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A6" w:rsidRPr="00313818" w:rsidRDefault="005932A6" w:rsidP="0010758B">
      <w:pPr>
        <w:spacing w:line="360" w:lineRule="auto"/>
        <w:jc w:val="center"/>
        <w:rPr>
          <w:b/>
          <w:sz w:val="28"/>
          <w:szCs w:val="28"/>
          <w:lang w:val="de-DE"/>
        </w:rPr>
      </w:pPr>
      <w:r w:rsidRPr="00313818">
        <w:rPr>
          <w:b/>
          <w:sz w:val="28"/>
          <w:szCs w:val="28"/>
          <w:lang w:val="de-DE"/>
        </w:rPr>
        <w:t>Der Ansatz des integrierten Lernens im DaF-Unterricht</w:t>
      </w:r>
    </w:p>
    <w:p w:rsidR="005932A6" w:rsidRDefault="005932A6" w:rsidP="0010758B">
      <w:pPr>
        <w:spacing w:line="360" w:lineRule="auto"/>
        <w:jc w:val="center"/>
        <w:rPr>
          <w:szCs w:val="24"/>
          <w:lang w:val="de-DE"/>
        </w:rPr>
      </w:pPr>
      <w:proofErr w:type="spellStart"/>
      <w:r w:rsidRPr="008F5FF8">
        <w:rPr>
          <w:szCs w:val="24"/>
          <w:lang w:val="de-DE"/>
        </w:rPr>
        <w:t>Bisera</w:t>
      </w:r>
      <w:proofErr w:type="spellEnd"/>
      <w:r w:rsidRPr="008F5FF8">
        <w:rPr>
          <w:szCs w:val="24"/>
          <w:lang w:val="de-DE"/>
        </w:rPr>
        <w:t xml:space="preserve"> </w:t>
      </w:r>
      <w:proofErr w:type="spellStart"/>
      <w:r w:rsidRPr="008F5FF8">
        <w:rPr>
          <w:szCs w:val="24"/>
          <w:lang w:val="de-DE"/>
        </w:rPr>
        <w:t>Stankova</w:t>
      </w:r>
      <w:proofErr w:type="spellEnd"/>
      <w:r w:rsidRPr="008F5FF8">
        <w:rPr>
          <w:szCs w:val="24"/>
          <w:lang w:val="de-DE"/>
        </w:rPr>
        <w:t xml:space="preserve"> (Skopje)</w:t>
      </w:r>
    </w:p>
    <w:p w:rsidR="00316A11" w:rsidRDefault="00316A11" w:rsidP="00316A11">
      <w:pPr>
        <w:spacing w:line="360" w:lineRule="auto"/>
        <w:jc w:val="center"/>
        <w:rPr>
          <w:szCs w:val="24"/>
          <w:lang w:val="en-GB"/>
        </w:rPr>
      </w:pPr>
    </w:p>
    <w:p w:rsidR="00316A11" w:rsidRPr="00316A11" w:rsidRDefault="00316A11" w:rsidP="00316A11">
      <w:pPr>
        <w:spacing w:line="360" w:lineRule="auto"/>
        <w:jc w:val="both"/>
        <w:rPr>
          <w:szCs w:val="24"/>
          <w:lang w:val="en-GB"/>
        </w:rPr>
      </w:pPr>
      <w:r w:rsidRPr="00316A11">
        <w:rPr>
          <w:szCs w:val="24"/>
          <w:lang w:val="en-GB"/>
        </w:rPr>
        <w:t xml:space="preserve">Abstract : The Internet has created a revolution in the field of education, particularly the use of its content as recourses in the everyday teaching practice. There is a wide range of websites which serve as a source for new teaching practices that are easily accessible methods for teaching and learning. The internet technology allow teachers and </w:t>
      </w:r>
      <w:bookmarkStart w:id="0" w:name="_GoBack"/>
      <w:bookmarkEnd w:id="0"/>
      <w:r w:rsidRPr="00316A11">
        <w:rPr>
          <w:szCs w:val="24"/>
          <w:lang w:val="en-GB"/>
        </w:rPr>
        <w:t xml:space="preserve">students keep up with their minds i.e. it lets them try their ideas as soon as they come up with them. The paper will try to answer the following questions: How do we search for German language learning resources? What skills and competencies can be trained? How to successfully incorporate these resources in the German language classroom? How can these recourses be used to create tasks and assignments? How to figure out which resources my students will like? </w:t>
      </w:r>
    </w:p>
    <w:p w:rsidR="00316A11" w:rsidRDefault="00316A11" w:rsidP="00316A11">
      <w:pPr>
        <w:spacing w:line="360" w:lineRule="auto"/>
        <w:jc w:val="center"/>
        <w:rPr>
          <w:szCs w:val="24"/>
          <w:lang w:val="en-GB"/>
        </w:rPr>
      </w:pPr>
      <w:r w:rsidRPr="00316A11">
        <w:rPr>
          <w:szCs w:val="24"/>
          <w:lang w:val="en-GB"/>
        </w:rPr>
        <w:t>Key words: CALL, blended teaching metho</w:t>
      </w:r>
      <w:r w:rsidR="002D3D5D">
        <w:rPr>
          <w:szCs w:val="24"/>
          <w:lang w:val="en-GB"/>
        </w:rPr>
        <w:t xml:space="preserve">d, German language, </w:t>
      </w:r>
      <w:r w:rsidR="00511B80">
        <w:rPr>
          <w:szCs w:val="24"/>
          <w:lang w:val="en-GB"/>
        </w:rPr>
        <w:t>resources</w:t>
      </w:r>
      <w:r w:rsidR="002D3D5D">
        <w:rPr>
          <w:szCs w:val="24"/>
          <w:lang w:val="en-GB"/>
        </w:rPr>
        <w:t>, w</w:t>
      </w:r>
      <w:r w:rsidRPr="00316A11">
        <w:rPr>
          <w:szCs w:val="24"/>
          <w:lang w:val="en-GB"/>
        </w:rPr>
        <w:t>ebsites.</w:t>
      </w:r>
    </w:p>
    <w:p w:rsidR="00316A11" w:rsidRPr="00316A11" w:rsidRDefault="00316A11" w:rsidP="00316A11">
      <w:pPr>
        <w:spacing w:line="360" w:lineRule="auto"/>
        <w:jc w:val="center"/>
        <w:rPr>
          <w:szCs w:val="24"/>
          <w:lang w:val="de-DE"/>
        </w:rPr>
      </w:pPr>
      <w:r w:rsidRPr="00777EA6">
        <w:rPr>
          <w:szCs w:val="24"/>
          <w:lang w:val="de-DE"/>
        </w:rPr>
        <w:t>Schl</w:t>
      </w:r>
      <w:r>
        <w:rPr>
          <w:szCs w:val="24"/>
          <w:lang w:val="de-DE"/>
        </w:rPr>
        <w:t xml:space="preserve">üsselwörter: </w:t>
      </w:r>
      <w:r w:rsidR="00777EA6">
        <w:rPr>
          <w:szCs w:val="24"/>
          <w:lang w:val="de-DE"/>
        </w:rPr>
        <w:t>CALL, integriertes Lernen, deutsche Sprache, Ressourcen, Web</w:t>
      </w:r>
      <w:r w:rsidR="002D3D5D">
        <w:rPr>
          <w:szCs w:val="24"/>
          <w:lang w:val="de-DE"/>
        </w:rPr>
        <w:t>seiten</w:t>
      </w:r>
      <w:r w:rsidR="00777EA6">
        <w:rPr>
          <w:szCs w:val="24"/>
          <w:lang w:val="de-DE"/>
        </w:rPr>
        <w:t>.</w:t>
      </w:r>
    </w:p>
    <w:p w:rsidR="005932A6" w:rsidRPr="00777EA6" w:rsidRDefault="005932A6" w:rsidP="00C958CE">
      <w:pPr>
        <w:spacing w:line="360" w:lineRule="auto"/>
        <w:rPr>
          <w:sz w:val="28"/>
          <w:szCs w:val="28"/>
          <w:lang w:val="de-DE"/>
        </w:rPr>
      </w:pPr>
    </w:p>
    <w:p w:rsidR="005932A6" w:rsidRPr="00313818" w:rsidRDefault="005932A6" w:rsidP="00B0419D">
      <w:pPr>
        <w:spacing w:line="360" w:lineRule="auto"/>
        <w:ind w:firstLine="720"/>
        <w:jc w:val="both"/>
        <w:rPr>
          <w:sz w:val="28"/>
          <w:szCs w:val="28"/>
          <w:lang w:val="de-DE"/>
        </w:rPr>
      </w:pPr>
      <w:r w:rsidRPr="00313818">
        <w:rPr>
          <w:sz w:val="28"/>
          <w:szCs w:val="28"/>
          <w:lang w:val="de-DE"/>
        </w:rPr>
        <w:t>Integriertes Lernen, wenn gut verstanden und umgesetzt, hat das Potenzial, tiefes und sinnvolles Lernen zu unterstützen, aber nur eine Kombination der Informationstechnologien und des Präsenzlernens (</w:t>
      </w:r>
      <w:proofErr w:type="spellStart"/>
      <w:r w:rsidRPr="00313818">
        <w:rPr>
          <w:sz w:val="28"/>
          <w:szCs w:val="28"/>
          <w:lang w:val="de-DE"/>
        </w:rPr>
        <w:t>face-to-face</w:t>
      </w:r>
      <w:proofErr w:type="spellEnd"/>
      <w:r w:rsidRPr="00313818">
        <w:rPr>
          <w:sz w:val="28"/>
          <w:szCs w:val="28"/>
          <w:lang w:val="de-DE"/>
        </w:rPr>
        <w:t xml:space="preserve"> </w:t>
      </w:r>
      <w:proofErr w:type="spellStart"/>
      <w:r w:rsidRPr="00313818">
        <w:rPr>
          <w:sz w:val="28"/>
          <w:szCs w:val="28"/>
          <w:lang w:val="de-DE"/>
        </w:rPr>
        <w:t>learning</w:t>
      </w:r>
      <w:proofErr w:type="spellEnd"/>
      <w:r w:rsidRPr="00313818">
        <w:rPr>
          <w:sz w:val="28"/>
          <w:szCs w:val="28"/>
          <w:lang w:val="de-DE"/>
        </w:rPr>
        <w:t>) ist nicht ausreichend, um das Potenzial des integrierten Lernens auszuschöpfen. Bei integriertem Lernen gibt es keine einzige perfekte Mischung von Methoden und keine einfache Formel zur Herstellung einer „guten“ Mischung. (Neumeier 2005, 164-65).</w:t>
      </w:r>
    </w:p>
    <w:p w:rsidR="005932A6" w:rsidRPr="00313818" w:rsidRDefault="005932A6" w:rsidP="00C958CE">
      <w:pPr>
        <w:spacing w:line="360" w:lineRule="auto"/>
        <w:ind w:firstLine="720"/>
        <w:jc w:val="both"/>
        <w:rPr>
          <w:sz w:val="28"/>
          <w:szCs w:val="28"/>
          <w:lang w:val="de-DE"/>
        </w:rPr>
      </w:pPr>
      <w:r w:rsidRPr="00313818">
        <w:rPr>
          <w:sz w:val="28"/>
          <w:szCs w:val="28"/>
          <w:lang w:val="de-DE"/>
        </w:rPr>
        <w:t>Ein Kapitel über die Entwicklung des computergestützten Sprachenlernens (</w:t>
      </w:r>
      <w:proofErr w:type="spellStart"/>
      <w:r w:rsidRPr="00313818">
        <w:rPr>
          <w:sz w:val="28"/>
          <w:szCs w:val="28"/>
          <w:lang w:val="de-DE"/>
        </w:rPr>
        <w:t>engl</w:t>
      </w:r>
      <w:proofErr w:type="spellEnd"/>
      <w:r w:rsidRPr="00313818">
        <w:rPr>
          <w:sz w:val="28"/>
          <w:szCs w:val="28"/>
          <w:lang w:val="de-DE"/>
        </w:rPr>
        <w:t>. CALL=</w:t>
      </w:r>
      <w:r w:rsidRPr="00313818">
        <w:rPr>
          <w:kern w:val="24"/>
          <w:sz w:val="28"/>
          <w:szCs w:val="28"/>
          <w:lang w:val="de-DE"/>
        </w:rPr>
        <w:t xml:space="preserve"> </w:t>
      </w:r>
      <w:proofErr w:type="spellStart"/>
      <w:r w:rsidRPr="00313818">
        <w:rPr>
          <w:sz w:val="28"/>
          <w:szCs w:val="28"/>
          <w:lang w:val="de-DE"/>
        </w:rPr>
        <w:t>computer-assisted</w:t>
      </w:r>
      <w:proofErr w:type="spellEnd"/>
      <w:r w:rsidRPr="00313818">
        <w:rPr>
          <w:sz w:val="28"/>
          <w:szCs w:val="28"/>
          <w:lang w:val="de-DE"/>
        </w:rPr>
        <w:t xml:space="preserve"> </w:t>
      </w:r>
      <w:proofErr w:type="spellStart"/>
      <w:r w:rsidRPr="00313818">
        <w:rPr>
          <w:sz w:val="28"/>
          <w:szCs w:val="28"/>
          <w:lang w:val="de-DE"/>
        </w:rPr>
        <w:t>language</w:t>
      </w:r>
      <w:proofErr w:type="spellEnd"/>
      <w:r w:rsidRPr="00313818">
        <w:rPr>
          <w:sz w:val="28"/>
          <w:szCs w:val="28"/>
          <w:lang w:val="de-DE"/>
        </w:rPr>
        <w:t xml:space="preserve"> </w:t>
      </w:r>
      <w:proofErr w:type="spellStart"/>
      <w:r w:rsidRPr="00313818">
        <w:rPr>
          <w:sz w:val="28"/>
          <w:szCs w:val="28"/>
          <w:lang w:val="de-DE"/>
        </w:rPr>
        <w:t>learning</w:t>
      </w:r>
      <w:proofErr w:type="spellEnd"/>
      <w:r w:rsidRPr="00313818">
        <w:rPr>
          <w:sz w:val="28"/>
          <w:szCs w:val="28"/>
          <w:lang w:val="de-DE"/>
        </w:rPr>
        <w:t>) wäre nicht vollständig, ohne die Entwicklungsstufen des computergestützten Sprachenlernens (CGSL) darzustellen. Um einen Überblick zu bekommen, wurden die Stichwörter wie „traditionell", „explorativ", „multimedial" und „webbasiert" von Warschauer/</w:t>
      </w:r>
      <w:proofErr w:type="spellStart"/>
      <w:r w:rsidRPr="00313818">
        <w:rPr>
          <w:sz w:val="28"/>
          <w:szCs w:val="28"/>
          <w:lang w:val="de-DE"/>
        </w:rPr>
        <w:t>Healey</w:t>
      </w:r>
      <w:proofErr w:type="spellEnd"/>
      <w:r w:rsidRPr="00313818">
        <w:rPr>
          <w:sz w:val="28"/>
          <w:szCs w:val="28"/>
          <w:lang w:val="de-DE"/>
        </w:rPr>
        <w:t xml:space="preserve">  (vgl. Warschauer 1996, 2000, Warschauer und </w:t>
      </w:r>
      <w:proofErr w:type="spellStart"/>
      <w:r w:rsidRPr="00313818">
        <w:rPr>
          <w:sz w:val="28"/>
          <w:szCs w:val="28"/>
          <w:lang w:val="de-DE"/>
        </w:rPr>
        <w:t>Healey</w:t>
      </w:r>
      <w:proofErr w:type="spellEnd"/>
      <w:r w:rsidRPr="00313818">
        <w:rPr>
          <w:sz w:val="28"/>
          <w:szCs w:val="28"/>
          <w:lang w:val="de-DE"/>
        </w:rPr>
        <w:t xml:space="preserve"> 1998)  verwendet. Ihr Modell beruht auf den </w:t>
      </w:r>
      <w:r w:rsidRPr="00313818">
        <w:rPr>
          <w:sz w:val="28"/>
          <w:szCs w:val="28"/>
          <w:lang w:val="de-DE"/>
        </w:rPr>
        <w:lastRenderedPageBreak/>
        <w:t>Mischungseffekten der „Technologie", des „Englisch-Lehre Paradigmas", der „Auffassung der Sprache", „Hauptnutzung von Computern" und „Hauptziele".</w:t>
      </w:r>
    </w:p>
    <w:p w:rsidR="005932A6" w:rsidRPr="00313818" w:rsidRDefault="005932A6" w:rsidP="00C958CE">
      <w:pPr>
        <w:spacing w:line="360" w:lineRule="auto"/>
        <w:ind w:firstLine="720"/>
        <w:jc w:val="both"/>
        <w:rPr>
          <w:sz w:val="28"/>
          <w:szCs w:val="28"/>
          <w:lang w:val="de-DE"/>
        </w:rPr>
      </w:pPr>
      <w:r w:rsidRPr="00313818">
        <w:rPr>
          <w:sz w:val="28"/>
          <w:szCs w:val="28"/>
          <w:lang w:val="de-DE"/>
        </w:rPr>
        <w:t xml:space="preserve">Die erste Version des Modells in 1996 stellt drei Stufen von CGSL dar: </w:t>
      </w:r>
    </w:p>
    <w:p w:rsidR="005932A6" w:rsidRPr="00313818" w:rsidRDefault="005932A6" w:rsidP="008B2B73">
      <w:pPr>
        <w:spacing w:line="360" w:lineRule="auto"/>
        <w:jc w:val="both"/>
        <w:rPr>
          <w:sz w:val="28"/>
          <w:szCs w:val="28"/>
          <w:lang w:val="de-DE"/>
        </w:rPr>
      </w:pPr>
      <w:r w:rsidRPr="00313818">
        <w:rPr>
          <w:sz w:val="28"/>
          <w:szCs w:val="28"/>
          <w:lang w:val="de-DE"/>
        </w:rPr>
        <w:t>„strukturell" (1970er - 1980er Jahre), „kommunikativ" (1980er - 1990er Jahre) und „integriert" (21. Jahrhundert). Weil die Stufen als Entwicklungsphasen definiert sind, betont Warschauer, dass er „nicht darauf hindeuten möchte, dass diese Stufen nacheinander von einem schlechten CGSL zu einem guten CGSL vorkommen. Jede von ihnen kann irgendwann mit einer anderen zu verschiedenen Zwecken kombiniert werden. "(Warschauer 2000)</w:t>
      </w:r>
    </w:p>
    <w:p w:rsidR="005932A6" w:rsidRPr="00313818" w:rsidRDefault="005932A6" w:rsidP="00C958CE">
      <w:pPr>
        <w:spacing w:line="360" w:lineRule="auto"/>
        <w:ind w:firstLine="720"/>
        <w:jc w:val="both"/>
        <w:rPr>
          <w:sz w:val="28"/>
          <w:szCs w:val="28"/>
          <w:lang w:val="de-DE"/>
        </w:rPr>
      </w:pPr>
    </w:p>
    <w:p w:rsidR="005932A6" w:rsidRPr="00313818" w:rsidRDefault="005932A6" w:rsidP="00661FF4">
      <w:pPr>
        <w:spacing w:line="360" w:lineRule="auto"/>
        <w:jc w:val="both"/>
        <w:rPr>
          <w:sz w:val="28"/>
          <w:szCs w:val="28"/>
          <w:u w:val="single"/>
          <w:lang w:val="de-DE"/>
        </w:rPr>
      </w:pPr>
      <w:r w:rsidRPr="00313818">
        <w:rPr>
          <w:sz w:val="28"/>
          <w:szCs w:val="28"/>
          <w:u w:val="single"/>
          <w:lang w:val="de-DE"/>
        </w:rPr>
        <w:br w:type="page"/>
      </w:r>
      <w:r w:rsidRPr="00313818">
        <w:rPr>
          <w:sz w:val="28"/>
          <w:szCs w:val="28"/>
          <w:u w:val="single"/>
          <w:lang w:val="de-DE"/>
        </w:rPr>
        <w:lastRenderedPageBreak/>
        <w:t>Was versteht man unter der Methode des integrierten Lernens?</w:t>
      </w:r>
    </w:p>
    <w:p w:rsidR="005932A6" w:rsidRPr="00313818" w:rsidRDefault="005932A6" w:rsidP="00F879C6">
      <w:pPr>
        <w:spacing w:line="360" w:lineRule="auto"/>
        <w:jc w:val="both"/>
        <w:rPr>
          <w:sz w:val="28"/>
          <w:szCs w:val="28"/>
          <w:lang w:val="de-DE"/>
        </w:rPr>
      </w:pPr>
      <w:r w:rsidRPr="00313818">
        <w:rPr>
          <w:sz w:val="28"/>
          <w:szCs w:val="28"/>
          <w:lang w:val="de-DE"/>
        </w:rPr>
        <w:t>Relevante Dimensionen des Spracherwerbs (</w:t>
      </w:r>
      <w:proofErr w:type="spellStart"/>
      <w:r w:rsidRPr="00313818">
        <w:rPr>
          <w:sz w:val="28"/>
          <w:szCs w:val="28"/>
          <w:lang w:val="de-DE"/>
        </w:rPr>
        <w:t>d.h</w:t>
      </w:r>
      <w:proofErr w:type="spellEnd"/>
      <w:r w:rsidRPr="00313818">
        <w:rPr>
          <w:sz w:val="28"/>
          <w:szCs w:val="28"/>
          <w:lang w:val="de-DE"/>
        </w:rPr>
        <w:t>. der Fähigkeiten wie: Hören, Lesen, Sprechen und Schreiben auf einer Basis von Multimedia-Materialien, z. B. von kulturellen oder fachspezifischen Texten und Videos) können pädagogisch mit verschiedenen Lernaktivitäten kombiniert werden. All dies macht das Lernen zu einem sehr attraktiven pädagogischen Partner in integrierten Spracherwerbszenarien, insbesondere im Hinblick auf die Suche nach einer Antwort auf die entscheidende Frage, wie man Kontinuität beim Lehren und Lernen sicherstellt. Integriertes Lernen ist ein relativ neues Konzept, doch die frühesten Forschungen (</w:t>
      </w:r>
      <w:proofErr w:type="spellStart"/>
      <w:r w:rsidRPr="00313818">
        <w:rPr>
          <w:sz w:val="28"/>
          <w:szCs w:val="28"/>
          <w:lang w:val="de-DE"/>
        </w:rPr>
        <w:t>Pena-Sanchez</w:t>
      </w:r>
      <w:proofErr w:type="spellEnd"/>
      <w:r w:rsidRPr="00313818">
        <w:rPr>
          <w:sz w:val="28"/>
          <w:szCs w:val="28"/>
          <w:lang w:val="de-DE"/>
        </w:rPr>
        <w:t xml:space="preserve"> &amp; Hicks, 2006, Stracke, 2005 und Stracke, 2007a) zeigen, dass, wenn es „angemessen" umgesetzt wird, es die Lernerfahrung erheblich verbessern kann.</w:t>
      </w:r>
    </w:p>
    <w:p w:rsidR="005932A6" w:rsidRPr="00313818" w:rsidRDefault="005932A6" w:rsidP="00F879C6">
      <w:pPr>
        <w:spacing w:line="360" w:lineRule="auto"/>
        <w:jc w:val="both"/>
        <w:rPr>
          <w:sz w:val="28"/>
          <w:szCs w:val="28"/>
          <w:lang w:val="de-DE"/>
        </w:rPr>
      </w:pPr>
      <w:r w:rsidRPr="00313818">
        <w:rPr>
          <w:sz w:val="28"/>
          <w:szCs w:val="28"/>
          <w:lang w:val="de-DE"/>
        </w:rPr>
        <w:t>Die Lehrmethode des integrierten Lernens als Teil des CUSE kann eine Kombination von Buchmaterialien und kreativen Online-</w:t>
      </w:r>
      <w:del w:id="1" w:author="Meike" w:date="2017-10-23T19:12:00Z">
        <w:r w:rsidRPr="00313818" w:rsidDel="00BD046F">
          <w:rPr>
            <w:sz w:val="28"/>
            <w:szCs w:val="28"/>
            <w:lang w:val="de-DE"/>
          </w:rPr>
          <w:delText xml:space="preserve"> </w:delText>
        </w:r>
      </w:del>
      <w:r w:rsidRPr="00313818">
        <w:rPr>
          <w:sz w:val="28"/>
          <w:szCs w:val="28"/>
          <w:lang w:val="de-DE"/>
        </w:rPr>
        <w:t>Motivationsboostern wie:</w:t>
      </w:r>
    </w:p>
    <w:p w:rsidR="005932A6" w:rsidRPr="00313818" w:rsidRDefault="005932A6" w:rsidP="00F879C6">
      <w:pPr>
        <w:spacing w:line="360" w:lineRule="auto"/>
        <w:jc w:val="both"/>
        <w:rPr>
          <w:sz w:val="28"/>
          <w:szCs w:val="28"/>
          <w:lang w:val="de-DE"/>
        </w:rPr>
      </w:pPr>
      <w:r w:rsidRPr="00313818">
        <w:rPr>
          <w:sz w:val="28"/>
          <w:szCs w:val="28"/>
          <w:lang w:val="de-DE"/>
        </w:rPr>
        <w:t>• Youtube</w:t>
      </w:r>
    </w:p>
    <w:p w:rsidR="005932A6" w:rsidRPr="00313818" w:rsidRDefault="005932A6" w:rsidP="00F879C6">
      <w:pPr>
        <w:spacing w:line="360" w:lineRule="auto"/>
        <w:jc w:val="both"/>
        <w:rPr>
          <w:sz w:val="28"/>
          <w:szCs w:val="28"/>
          <w:lang w:val="de-DE"/>
        </w:rPr>
      </w:pPr>
      <w:r w:rsidRPr="00313818">
        <w:rPr>
          <w:sz w:val="28"/>
          <w:szCs w:val="28"/>
          <w:lang w:val="de-DE"/>
        </w:rPr>
        <w:t xml:space="preserve">• </w:t>
      </w:r>
      <w:proofErr w:type="spellStart"/>
      <w:r w:rsidRPr="00313818">
        <w:rPr>
          <w:sz w:val="28"/>
          <w:szCs w:val="28"/>
          <w:lang w:val="de-DE"/>
        </w:rPr>
        <w:t>Slideshare</w:t>
      </w:r>
      <w:proofErr w:type="spellEnd"/>
    </w:p>
    <w:p w:rsidR="005932A6" w:rsidRPr="00313818" w:rsidRDefault="005932A6" w:rsidP="00F879C6">
      <w:pPr>
        <w:spacing w:line="360" w:lineRule="auto"/>
        <w:jc w:val="both"/>
        <w:rPr>
          <w:sz w:val="28"/>
          <w:szCs w:val="28"/>
          <w:lang w:val="de-DE"/>
        </w:rPr>
      </w:pPr>
      <w:r w:rsidRPr="00313818">
        <w:rPr>
          <w:sz w:val="28"/>
          <w:szCs w:val="28"/>
          <w:lang w:val="de-DE"/>
        </w:rPr>
        <w:t xml:space="preserve">• </w:t>
      </w:r>
      <w:proofErr w:type="spellStart"/>
      <w:r w:rsidRPr="00313818">
        <w:rPr>
          <w:sz w:val="28"/>
          <w:szCs w:val="28"/>
          <w:lang w:val="de-DE"/>
        </w:rPr>
        <w:t>Pinterest</w:t>
      </w:r>
      <w:proofErr w:type="spellEnd"/>
    </w:p>
    <w:p w:rsidR="005932A6" w:rsidRPr="00313818" w:rsidRDefault="005932A6" w:rsidP="00F879C6">
      <w:pPr>
        <w:spacing w:line="360" w:lineRule="auto"/>
        <w:jc w:val="both"/>
        <w:rPr>
          <w:sz w:val="28"/>
          <w:szCs w:val="28"/>
          <w:lang w:val="de-DE"/>
        </w:rPr>
      </w:pPr>
      <w:r w:rsidRPr="00313818">
        <w:rPr>
          <w:sz w:val="28"/>
          <w:szCs w:val="28"/>
          <w:lang w:val="de-DE"/>
        </w:rPr>
        <w:t xml:space="preserve">• </w:t>
      </w:r>
      <w:proofErr w:type="spellStart"/>
      <w:r w:rsidRPr="00313818">
        <w:rPr>
          <w:sz w:val="28"/>
          <w:szCs w:val="28"/>
          <w:lang w:val="de-DE"/>
        </w:rPr>
        <w:t>Memes</w:t>
      </w:r>
      <w:proofErr w:type="spellEnd"/>
    </w:p>
    <w:p w:rsidR="005932A6" w:rsidRPr="00313818" w:rsidRDefault="005932A6" w:rsidP="00F879C6">
      <w:pPr>
        <w:spacing w:line="360" w:lineRule="auto"/>
        <w:jc w:val="both"/>
        <w:rPr>
          <w:sz w:val="28"/>
          <w:szCs w:val="28"/>
          <w:lang w:val="de-DE"/>
        </w:rPr>
      </w:pPr>
      <w:r w:rsidRPr="00313818">
        <w:rPr>
          <w:sz w:val="28"/>
          <w:szCs w:val="28"/>
          <w:lang w:val="de-DE"/>
        </w:rPr>
        <w:t>• Blogs</w:t>
      </w:r>
    </w:p>
    <w:p w:rsidR="005932A6" w:rsidRPr="00313818" w:rsidRDefault="005932A6" w:rsidP="00F879C6">
      <w:pPr>
        <w:spacing w:line="360" w:lineRule="auto"/>
        <w:jc w:val="both"/>
        <w:rPr>
          <w:sz w:val="28"/>
          <w:szCs w:val="28"/>
          <w:lang w:val="de-DE"/>
        </w:rPr>
      </w:pPr>
      <w:r w:rsidRPr="00313818">
        <w:rPr>
          <w:sz w:val="28"/>
          <w:szCs w:val="28"/>
          <w:lang w:val="de-DE"/>
        </w:rPr>
        <w:t xml:space="preserve">• </w:t>
      </w:r>
      <w:proofErr w:type="spellStart"/>
      <w:r w:rsidRPr="00313818">
        <w:rPr>
          <w:sz w:val="28"/>
          <w:szCs w:val="28"/>
          <w:lang w:val="de-DE"/>
        </w:rPr>
        <w:t>Tagul</w:t>
      </w:r>
      <w:proofErr w:type="spellEnd"/>
      <w:r w:rsidRPr="00313818">
        <w:rPr>
          <w:sz w:val="28"/>
          <w:szCs w:val="28"/>
          <w:lang w:val="de-DE"/>
        </w:rPr>
        <w:t xml:space="preserve"> Wort Kunst usw.</w:t>
      </w:r>
    </w:p>
    <w:p w:rsidR="005932A6" w:rsidRPr="00313818" w:rsidRDefault="005932A6" w:rsidP="00F879C6">
      <w:pPr>
        <w:spacing w:line="360" w:lineRule="auto"/>
        <w:jc w:val="both"/>
        <w:rPr>
          <w:sz w:val="28"/>
          <w:szCs w:val="28"/>
          <w:lang w:val="de-DE"/>
        </w:rPr>
      </w:pPr>
      <w:r w:rsidRPr="00313818">
        <w:rPr>
          <w:sz w:val="28"/>
          <w:szCs w:val="28"/>
          <w:lang w:val="de-DE"/>
        </w:rPr>
        <w:t>sein.</w:t>
      </w:r>
    </w:p>
    <w:p w:rsidR="005932A6" w:rsidRPr="00313818" w:rsidRDefault="005932A6" w:rsidP="00C958CE">
      <w:pPr>
        <w:spacing w:line="360" w:lineRule="auto"/>
        <w:ind w:firstLine="720"/>
        <w:jc w:val="both"/>
        <w:rPr>
          <w:sz w:val="28"/>
          <w:szCs w:val="28"/>
          <w:lang w:val="de-DE"/>
        </w:rPr>
      </w:pPr>
    </w:p>
    <w:p w:rsidR="005932A6" w:rsidRPr="00313818" w:rsidRDefault="005932A6" w:rsidP="003128CE">
      <w:pPr>
        <w:spacing w:line="360" w:lineRule="auto"/>
        <w:ind w:firstLine="720"/>
        <w:jc w:val="both"/>
        <w:rPr>
          <w:sz w:val="28"/>
          <w:szCs w:val="28"/>
          <w:u w:val="single"/>
          <w:lang w:val="de-DE"/>
        </w:rPr>
      </w:pPr>
      <w:r w:rsidRPr="00313818">
        <w:rPr>
          <w:sz w:val="28"/>
          <w:szCs w:val="28"/>
          <w:u w:val="single"/>
          <w:lang w:val="de-DE"/>
        </w:rPr>
        <w:t xml:space="preserve">Die Rolle des Lehrers in der Mischung </w:t>
      </w:r>
    </w:p>
    <w:p w:rsidR="005932A6" w:rsidRPr="00313818" w:rsidRDefault="005932A6" w:rsidP="008C6794">
      <w:pPr>
        <w:spacing w:line="360" w:lineRule="auto"/>
        <w:jc w:val="both"/>
        <w:rPr>
          <w:sz w:val="28"/>
          <w:szCs w:val="28"/>
          <w:lang w:val="de-DE"/>
        </w:rPr>
      </w:pPr>
      <w:r w:rsidRPr="00313818">
        <w:rPr>
          <w:sz w:val="28"/>
          <w:szCs w:val="28"/>
          <w:lang w:val="de-DE"/>
        </w:rPr>
        <w:t xml:space="preserve">1. Studierende können nicht </w:t>
      </w:r>
      <w:r w:rsidRPr="00313818">
        <w:rPr>
          <w:sz w:val="28"/>
          <w:szCs w:val="28"/>
          <w:lang w:val="mk-MK"/>
        </w:rPr>
        <w:t>„</w:t>
      </w:r>
      <w:r w:rsidRPr="00313818">
        <w:rPr>
          <w:sz w:val="28"/>
          <w:szCs w:val="28"/>
          <w:lang w:val="de-DE"/>
        </w:rPr>
        <w:t>gelehrt" werden – ihnen kann nur geholfen werden zu lernen.  Lehrer haben die Aufgabe, den Studierenden zu helfen, ihre Fähigkeiten zu entwickeln, ohne dass sie als Lehrer ihre traditionelle Rolle als Informationsquelle, Rat- und Wissensgeber aufgeben.</w:t>
      </w:r>
    </w:p>
    <w:p w:rsidR="005932A6" w:rsidRPr="00313818" w:rsidRDefault="005932A6" w:rsidP="008C6794">
      <w:pPr>
        <w:spacing w:line="360" w:lineRule="auto"/>
        <w:jc w:val="both"/>
        <w:rPr>
          <w:sz w:val="28"/>
          <w:szCs w:val="28"/>
          <w:lang w:val="de-DE"/>
        </w:rPr>
      </w:pPr>
      <w:r w:rsidRPr="00313818">
        <w:rPr>
          <w:sz w:val="28"/>
          <w:szCs w:val="28"/>
          <w:lang w:val="de-DE"/>
        </w:rPr>
        <w:lastRenderedPageBreak/>
        <w:t>2. Beim studentenzentrierten Lernen sind die Lehrenden und Studierenden ein Team. Die Präsenzlernen Komponente im Unterricht bleibt von zentraler Bedeutung für das integrierte Lernen und die Rolle des Lehrers bleibt unverzichtbar.</w:t>
      </w:r>
    </w:p>
    <w:p w:rsidR="005932A6" w:rsidRPr="00313818" w:rsidRDefault="005932A6" w:rsidP="008C6794">
      <w:pPr>
        <w:spacing w:line="360" w:lineRule="auto"/>
        <w:jc w:val="both"/>
        <w:rPr>
          <w:sz w:val="28"/>
          <w:szCs w:val="28"/>
          <w:lang w:val="de-DE"/>
        </w:rPr>
      </w:pPr>
      <w:r w:rsidRPr="00313818">
        <w:rPr>
          <w:sz w:val="28"/>
          <w:szCs w:val="28"/>
          <w:lang w:val="de-DE"/>
        </w:rPr>
        <w:t>3. Mit Hilfe von Technologien sind die Lehrer eine motivierende, organisierende Kraft des Unterrichts, online und offline.</w:t>
      </w:r>
    </w:p>
    <w:p w:rsidR="005932A6" w:rsidRPr="00313818" w:rsidRDefault="005932A6" w:rsidP="008C6794">
      <w:pPr>
        <w:spacing w:line="360" w:lineRule="auto"/>
        <w:jc w:val="both"/>
        <w:rPr>
          <w:sz w:val="28"/>
          <w:szCs w:val="28"/>
          <w:lang w:val="de-DE"/>
        </w:rPr>
      </w:pPr>
      <w:r w:rsidRPr="00313818">
        <w:rPr>
          <w:sz w:val="28"/>
          <w:szCs w:val="28"/>
          <w:lang w:val="de-DE"/>
        </w:rPr>
        <w:t>4. Lehrende setzen fort, die Studierenden zu fördern und motivieren, ihre Fortschritte zu überwachen, eine Rückmeldung zu geben, das Vertrauen zu stärken und zu motivieren.</w:t>
      </w:r>
    </w:p>
    <w:p w:rsidR="005932A6" w:rsidRPr="00313818" w:rsidRDefault="005932A6" w:rsidP="008C6794">
      <w:pPr>
        <w:spacing w:line="360" w:lineRule="auto"/>
        <w:jc w:val="both"/>
        <w:rPr>
          <w:sz w:val="28"/>
          <w:szCs w:val="28"/>
          <w:lang w:val="de-DE"/>
        </w:rPr>
      </w:pPr>
    </w:p>
    <w:p w:rsidR="005932A6" w:rsidRPr="00313818" w:rsidRDefault="005932A6" w:rsidP="002378B1">
      <w:pPr>
        <w:pStyle w:val="ListParagraph"/>
        <w:spacing w:line="360" w:lineRule="auto"/>
        <w:ind w:left="0"/>
        <w:jc w:val="both"/>
        <w:rPr>
          <w:sz w:val="28"/>
          <w:szCs w:val="28"/>
          <w:u w:val="single"/>
          <w:lang w:val="de-DE"/>
        </w:rPr>
      </w:pPr>
      <w:r w:rsidRPr="00313818">
        <w:rPr>
          <w:sz w:val="28"/>
          <w:szCs w:val="28"/>
          <w:u w:val="single"/>
          <w:lang w:val="de-DE"/>
        </w:rPr>
        <w:t>Förderung des studentenzentrierten Lernens im Klassenzimmer</w:t>
      </w:r>
    </w:p>
    <w:p w:rsidR="005932A6" w:rsidRPr="00313818" w:rsidRDefault="005932A6" w:rsidP="009B46C0">
      <w:pPr>
        <w:pStyle w:val="ListParagraph"/>
        <w:spacing w:line="360" w:lineRule="auto"/>
        <w:ind w:left="360" w:firstLine="360"/>
        <w:jc w:val="both"/>
        <w:rPr>
          <w:sz w:val="28"/>
          <w:szCs w:val="28"/>
          <w:lang w:val="de-DE"/>
        </w:rPr>
      </w:pPr>
      <w:r w:rsidRPr="00313818">
        <w:rPr>
          <w:sz w:val="28"/>
          <w:szCs w:val="28"/>
          <w:lang w:val="de-DE"/>
        </w:rPr>
        <w:t xml:space="preserve">1. </w:t>
      </w:r>
      <w:proofErr w:type="spellStart"/>
      <w:r w:rsidRPr="00313818">
        <w:rPr>
          <w:i/>
          <w:sz w:val="28"/>
          <w:szCs w:val="28"/>
          <w:lang w:val="de-DE"/>
        </w:rPr>
        <w:t>Blended</w:t>
      </w:r>
      <w:proofErr w:type="spellEnd"/>
      <w:r w:rsidRPr="00313818">
        <w:rPr>
          <w:i/>
          <w:sz w:val="28"/>
          <w:szCs w:val="28"/>
          <w:lang w:val="de-DE"/>
        </w:rPr>
        <w:t xml:space="preserve"> </w:t>
      </w:r>
      <w:proofErr w:type="spellStart"/>
      <w:r w:rsidRPr="00313818">
        <w:rPr>
          <w:i/>
          <w:sz w:val="28"/>
          <w:szCs w:val="28"/>
          <w:lang w:val="de-DE"/>
        </w:rPr>
        <w:t>Learning</w:t>
      </w:r>
      <w:proofErr w:type="spellEnd"/>
      <w:r w:rsidRPr="00313818">
        <w:rPr>
          <w:sz w:val="28"/>
          <w:szCs w:val="28"/>
          <w:lang w:val="de-DE"/>
        </w:rPr>
        <w:t xml:space="preserve"> oder Integriertes Lernen ist </w:t>
      </w:r>
      <w:r w:rsidRPr="00313818">
        <w:rPr>
          <w:sz w:val="28"/>
          <w:szCs w:val="28"/>
          <w:lang w:val="mk-MK"/>
        </w:rPr>
        <w:t>„</w:t>
      </w:r>
      <w:r w:rsidRPr="00313818">
        <w:rPr>
          <w:sz w:val="28"/>
          <w:szCs w:val="28"/>
          <w:lang w:val="de-DE"/>
        </w:rPr>
        <w:t>studentenzentriert".</w:t>
      </w:r>
    </w:p>
    <w:p w:rsidR="005932A6" w:rsidRPr="00313818" w:rsidRDefault="005932A6" w:rsidP="009B46C0">
      <w:pPr>
        <w:pStyle w:val="ListParagraph"/>
        <w:spacing w:line="360" w:lineRule="auto"/>
        <w:ind w:left="360" w:firstLine="360"/>
        <w:jc w:val="both"/>
        <w:rPr>
          <w:sz w:val="28"/>
          <w:szCs w:val="28"/>
          <w:lang w:val="de-DE"/>
        </w:rPr>
      </w:pPr>
      <w:r w:rsidRPr="00313818">
        <w:rPr>
          <w:sz w:val="28"/>
          <w:szCs w:val="28"/>
          <w:lang w:val="de-DE"/>
        </w:rPr>
        <w:t xml:space="preserve">2. Der Ausgangspunkt für die Förderung der studentenorientierten Lernpraktiken ist das Klassenzimmer als </w:t>
      </w:r>
      <w:r w:rsidRPr="00313818">
        <w:rPr>
          <w:sz w:val="28"/>
          <w:szCs w:val="28"/>
          <w:lang w:val="mk-MK"/>
        </w:rPr>
        <w:t>„</w:t>
      </w:r>
      <w:r w:rsidRPr="00313818">
        <w:rPr>
          <w:sz w:val="28"/>
          <w:szCs w:val="28"/>
          <w:lang w:val="de-DE"/>
        </w:rPr>
        <w:t>vertraute" Lernumgebung.</w:t>
      </w:r>
    </w:p>
    <w:p w:rsidR="005932A6" w:rsidRPr="00313818" w:rsidRDefault="005932A6" w:rsidP="009B46C0">
      <w:pPr>
        <w:pStyle w:val="ListParagraph"/>
        <w:spacing w:line="360" w:lineRule="auto"/>
        <w:ind w:left="360" w:firstLine="360"/>
        <w:jc w:val="both"/>
        <w:rPr>
          <w:sz w:val="28"/>
          <w:szCs w:val="28"/>
          <w:lang w:val="de-DE"/>
        </w:rPr>
      </w:pPr>
      <w:r w:rsidRPr="00313818">
        <w:rPr>
          <w:sz w:val="28"/>
          <w:szCs w:val="28"/>
          <w:lang w:val="de-DE"/>
        </w:rPr>
        <w:t>3. Beim integrierten Lernen sind die Planung des Unterrichts, der Unterricht selbst, die Einschätzung und Bewertung mit den Bedürfnissen und Fähigkeiten der Studierenden eng verbunden.</w:t>
      </w:r>
    </w:p>
    <w:p w:rsidR="005932A6" w:rsidRPr="00313818" w:rsidRDefault="005932A6" w:rsidP="008C6794">
      <w:pPr>
        <w:spacing w:line="360" w:lineRule="auto"/>
        <w:jc w:val="both"/>
        <w:rPr>
          <w:sz w:val="28"/>
          <w:szCs w:val="28"/>
          <w:lang w:val="de-DE"/>
        </w:rPr>
      </w:pPr>
    </w:p>
    <w:p w:rsidR="005932A6" w:rsidRPr="00313818" w:rsidRDefault="005932A6" w:rsidP="008C6794">
      <w:pPr>
        <w:spacing w:line="360" w:lineRule="auto"/>
        <w:jc w:val="both"/>
        <w:rPr>
          <w:sz w:val="28"/>
          <w:szCs w:val="28"/>
          <w:lang w:val="de-DE"/>
        </w:rPr>
      </w:pPr>
      <w:r w:rsidRPr="00313818">
        <w:rPr>
          <w:sz w:val="28"/>
          <w:szCs w:val="28"/>
          <w:lang w:val="de-DE"/>
        </w:rPr>
        <w:t>Die wichtigste Idee des integrierten Lernens ist, dass Lernen am sinnvollsten ist, wenn  Lernende die Themen für ihr eigenes Leben, ihre Bedürfnisse und Interessen wichtig finden und wenn sie selbst an ihrer Schaffung und Verbindung mit dem Wissen teilnehmen.</w:t>
      </w:r>
    </w:p>
    <w:p w:rsidR="005932A6" w:rsidRPr="00313818" w:rsidRDefault="005932A6" w:rsidP="008C6794">
      <w:pPr>
        <w:spacing w:line="360" w:lineRule="auto"/>
        <w:jc w:val="both"/>
        <w:rPr>
          <w:sz w:val="28"/>
          <w:szCs w:val="28"/>
          <w:lang w:val="de-DE"/>
        </w:rPr>
      </w:pPr>
    </w:p>
    <w:p w:rsidR="005932A6" w:rsidRPr="00313818" w:rsidRDefault="005932A6" w:rsidP="008C6794">
      <w:pPr>
        <w:spacing w:line="360" w:lineRule="auto"/>
        <w:jc w:val="both"/>
        <w:rPr>
          <w:sz w:val="28"/>
          <w:szCs w:val="28"/>
          <w:lang w:val="de-DE"/>
        </w:rPr>
      </w:pPr>
      <w:r w:rsidRPr="00313818">
        <w:rPr>
          <w:sz w:val="28"/>
          <w:szCs w:val="28"/>
          <w:lang w:val="de-DE"/>
        </w:rPr>
        <w:t>Deshalb haben wir diese integrierte Lehr- und Lernmethode für B1-Studierende in deutscher Sprache nach dem gemeinsamen europäischen Referenzrahmen für Sprachen verwendet. Ihr Alter war zwischen 19-20, ihre Muttersprache ist Mazedonisch, Albanisch und Türkisch. Ihre Zahl war 38, sie kamen aus Mazedonien und die verwendete Unterrichtssprache war Deutsch.</w:t>
      </w:r>
    </w:p>
    <w:p w:rsidR="005932A6" w:rsidRPr="00313818" w:rsidRDefault="005932A6" w:rsidP="008C6794">
      <w:pPr>
        <w:spacing w:line="360" w:lineRule="auto"/>
        <w:jc w:val="both"/>
        <w:rPr>
          <w:sz w:val="28"/>
          <w:szCs w:val="28"/>
          <w:lang w:val="de-DE"/>
        </w:rPr>
      </w:pPr>
    </w:p>
    <w:p w:rsidR="005932A6" w:rsidRPr="00313818" w:rsidRDefault="005932A6" w:rsidP="006C73A5">
      <w:pPr>
        <w:spacing w:line="360" w:lineRule="auto"/>
        <w:jc w:val="both"/>
        <w:rPr>
          <w:sz w:val="28"/>
          <w:szCs w:val="28"/>
          <w:u w:val="single"/>
          <w:lang w:val="de-DE"/>
        </w:rPr>
      </w:pPr>
    </w:p>
    <w:p w:rsidR="005932A6" w:rsidRPr="00313818" w:rsidRDefault="005932A6" w:rsidP="006C73A5">
      <w:pPr>
        <w:spacing w:line="360" w:lineRule="auto"/>
        <w:jc w:val="both"/>
        <w:rPr>
          <w:sz w:val="28"/>
          <w:szCs w:val="28"/>
          <w:u w:val="single"/>
          <w:lang w:val="de-DE"/>
        </w:rPr>
      </w:pPr>
    </w:p>
    <w:p w:rsidR="005932A6" w:rsidRPr="00313818" w:rsidRDefault="005932A6" w:rsidP="006C73A5">
      <w:pPr>
        <w:spacing w:line="360" w:lineRule="auto"/>
        <w:jc w:val="both"/>
        <w:rPr>
          <w:sz w:val="28"/>
          <w:szCs w:val="28"/>
          <w:lang w:val="de-DE"/>
        </w:rPr>
      </w:pPr>
      <w:r w:rsidRPr="00313818">
        <w:rPr>
          <w:sz w:val="28"/>
          <w:szCs w:val="28"/>
          <w:u w:val="single"/>
          <w:lang w:val="de-DE"/>
        </w:rPr>
        <w:t>Lernziele der Studierenden waren</w:t>
      </w:r>
      <w:r w:rsidRPr="00313818">
        <w:rPr>
          <w:sz w:val="28"/>
          <w:szCs w:val="28"/>
          <w:lang w:val="de-DE"/>
        </w:rPr>
        <w:t>:</w:t>
      </w:r>
    </w:p>
    <w:p w:rsidR="005932A6" w:rsidRPr="00313818" w:rsidRDefault="005932A6" w:rsidP="0003551A">
      <w:pPr>
        <w:numPr>
          <w:ilvl w:val="0"/>
          <w:numId w:val="14"/>
        </w:numPr>
        <w:spacing w:line="360" w:lineRule="auto"/>
        <w:jc w:val="both"/>
        <w:rPr>
          <w:sz w:val="28"/>
          <w:szCs w:val="28"/>
          <w:lang w:val="de-DE"/>
        </w:rPr>
      </w:pPr>
      <w:r w:rsidRPr="00313818">
        <w:rPr>
          <w:sz w:val="28"/>
          <w:szCs w:val="28"/>
          <w:lang w:val="de-DE"/>
        </w:rPr>
        <w:t>Beherrschung der Sprachstrukturen in Texten von allgemeinem Charakter; Kompetenzkommunikation (schriftlich und mündlich); Verstehen und Analyse der verschiedenen Arten von Texten.</w:t>
      </w:r>
    </w:p>
    <w:p w:rsidR="005932A6" w:rsidRPr="00313818" w:rsidRDefault="005932A6" w:rsidP="0003551A">
      <w:pPr>
        <w:numPr>
          <w:ilvl w:val="0"/>
          <w:numId w:val="14"/>
        </w:numPr>
        <w:spacing w:line="360" w:lineRule="auto"/>
        <w:jc w:val="both"/>
        <w:rPr>
          <w:sz w:val="28"/>
          <w:szCs w:val="28"/>
          <w:lang w:val="de-DE"/>
        </w:rPr>
      </w:pPr>
      <w:r w:rsidRPr="00313818">
        <w:rPr>
          <w:sz w:val="28"/>
          <w:szCs w:val="28"/>
          <w:lang w:val="mk-MK"/>
        </w:rPr>
        <w:t>Am Ende des Semesters sollte der Student</w:t>
      </w:r>
      <w:r w:rsidRPr="00313818">
        <w:rPr>
          <w:sz w:val="28"/>
          <w:szCs w:val="28"/>
          <w:lang w:val="de-DE"/>
        </w:rPr>
        <w:t>/die Studentin</w:t>
      </w:r>
      <w:r w:rsidRPr="00313818">
        <w:rPr>
          <w:sz w:val="28"/>
          <w:szCs w:val="28"/>
          <w:lang w:val="mk-MK"/>
        </w:rPr>
        <w:t xml:space="preserve"> B2 sprachliche und kommunikative Fähigkeiten und Fähigkeiten zur weiteren Selbstverbesserung erwerben.</w:t>
      </w:r>
    </w:p>
    <w:p w:rsidR="005932A6" w:rsidRPr="00313818" w:rsidRDefault="005932A6" w:rsidP="00994B0B">
      <w:pPr>
        <w:spacing w:line="360" w:lineRule="auto"/>
        <w:jc w:val="both"/>
        <w:rPr>
          <w:sz w:val="28"/>
          <w:szCs w:val="28"/>
          <w:lang w:val="de-DE"/>
        </w:rPr>
      </w:pPr>
    </w:p>
    <w:p w:rsidR="005932A6" w:rsidRPr="00313818" w:rsidRDefault="005932A6" w:rsidP="00994B0B">
      <w:pPr>
        <w:spacing w:line="360" w:lineRule="auto"/>
        <w:jc w:val="both"/>
        <w:rPr>
          <w:sz w:val="28"/>
          <w:szCs w:val="28"/>
          <w:lang w:val="mk-MK"/>
        </w:rPr>
      </w:pPr>
      <w:r w:rsidRPr="00313818">
        <w:rPr>
          <w:sz w:val="28"/>
          <w:szCs w:val="28"/>
          <w:lang w:val="de-DE"/>
        </w:rPr>
        <w:t xml:space="preserve">Das </w:t>
      </w:r>
      <w:r w:rsidRPr="00313818">
        <w:rPr>
          <w:sz w:val="28"/>
          <w:szCs w:val="28"/>
          <w:u w:val="single"/>
          <w:lang w:val="de-DE"/>
        </w:rPr>
        <w:t>Kursbuch,</w:t>
      </w:r>
      <w:r w:rsidRPr="00313818">
        <w:rPr>
          <w:sz w:val="28"/>
          <w:szCs w:val="28"/>
          <w:lang w:val="de-DE"/>
        </w:rPr>
        <w:t xml:space="preserve"> das wir gewählt haben, ist </w:t>
      </w:r>
      <w:r w:rsidRPr="00313818">
        <w:rPr>
          <w:sz w:val="28"/>
          <w:szCs w:val="28"/>
          <w:lang w:val="mk-MK"/>
        </w:rPr>
        <w:t>„</w:t>
      </w:r>
      <w:r w:rsidRPr="00313818">
        <w:rPr>
          <w:sz w:val="28"/>
          <w:szCs w:val="28"/>
          <w:lang w:val="de-DE"/>
        </w:rPr>
        <w:t>Aspekte 2</w:t>
      </w:r>
      <w:r w:rsidRPr="00313818">
        <w:rPr>
          <w:sz w:val="28"/>
          <w:szCs w:val="28"/>
          <w:lang w:val="mk-MK"/>
        </w:rPr>
        <w:t>“</w:t>
      </w:r>
      <w:r w:rsidRPr="00313818">
        <w:rPr>
          <w:sz w:val="28"/>
          <w:szCs w:val="28"/>
          <w:lang w:val="de-DE"/>
        </w:rPr>
        <w:t xml:space="preserve"> (Stufe B2), </w:t>
      </w:r>
      <w:proofErr w:type="spellStart"/>
      <w:r w:rsidRPr="00313818">
        <w:rPr>
          <w:sz w:val="28"/>
          <w:szCs w:val="28"/>
          <w:lang w:val="de-DE"/>
        </w:rPr>
        <w:t>Klett</w:t>
      </w:r>
      <w:proofErr w:type="spellEnd"/>
      <w:r w:rsidRPr="00313818">
        <w:rPr>
          <w:sz w:val="28"/>
          <w:szCs w:val="28"/>
          <w:lang w:val="de-DE"/>
        </w:rPr>
        <w:t xml:space="preserve"> Verlag. Seine Struktur sieht wie folgt aus:</w:t>
      </w:r>
    </w:p>
    <w:p w:rsidR="005932A6" w:rsidRPr="00313818" w:rsidRDefault="005932A6" w:rsidP="00994B0B">
      <w:pPr>
        <w:spacing w:line="360" w:lineRule="auto"/>
        <w:jc w:val="both"/>
        <w:rPr>
          <w:sz w:val="28"/>
          <w:szCs w:val="28"/>
          <w:lang w:val="mk-MK"/>
        </w:rPr>
      </w:pPr>
    </w:p>
    <w:p w:rsidR="005932A6" w:rsidRPr="00313818" w:rsidRDefault="005932A6" w:rsidP="0024325B">
      <w:pPr>
        <w:numPr>
          <w:ilvl w:val="0"/>
          <w:numId w:val="15"/>
        </w:numPr>
        <w:spacing w:line="360" w:lineRule="auto"/>
        <w:jc w:val="both"/>
        <w:rPr>
          <w:sz w:val="28"/>
          <w:szCs w:val="28"/>
          <w:lang w:val="de-DE"/>
        </w:rPr>
      </w:pPr>
      <w:r w:rsidRPr="00313818">
        <w:rPr>
          <w:sz w:val="28"/>
          <w:szCs w:val="28"/>
          <w:lang w:val="de-DE"/>
        </w:rPr>
        <w:t>Die Kapitel sind modular aufgebaut. Es ermöglicht dem Lehrenden, das Material entweder in linearer oder nicht aufeinander folgende Reihenfolge zu lehren.</w:t>
      </w:r>
    </w:p>
    <w:p w:rsidR="005932A6" w:rsidRPr="00313818" w:rsidRDefault="005932A6" w:rsidP="0024325B">
      <w:pPr>
        <w:numPr>
          <w:ilvl w:val="0"/>
          <w:numId w:val="15"/>
        </w:numPr>
        <w:spacing w:line="360" w:lineRule="auto"/>
        <w:jc w:val="both"/>
        <w:rPr>
          <w:sz w:val="28"/>
          <w:szCs w:val="28"/>
          <w:lang w:val="de-DE"/>
        </w:rPr>
      </w:pPr>
      <w:r w:rsidRPr="00313818">
        <w:rPr>
          <w:sz w:val="28"/>
          <w:szCs w:val="28"/>
          <w:lang w:val="de-DE"/>
        </w:rPr>
        <w:t>Themen werden unter verschiedenen Aspekten vorgestellt</w:t>
      </w:r>
      <w:r w:rsidRPr="00313818">
        <w:rPr>
          <w:i/>
          <w:sz w:val="28"/>
          <w:szCs w:val="28"/>
          <w:lang w:val="de-DE"/>
        </w:rPr>
        <w:t xml:space="preserve">: Heimat ist ..., Sprich mit mir, Arbeit ist das halbe Leben?, Zusammen leben, Wer Wissen schafft, macht Wissenschaft </w:t>
      </w:r>
      <w:r w:rsidRPr="00313818">
        <w:rPr>
          <w:sz w:val="28"/>
          <w:szCs w:val="28"/>
          <w:lang w:val="de-DE"/>
        </w:rPr>
        <w:t>usw. Der Inhalt und die grammatikalischen Strukturen zeichnen sich am Anfang jedes Kapitels klar aus, um einen einfachen Zugang und einen bequemen Überblick zu erhalten.</w:t>
      </w:r>
    </w:p>
    <w:p w:rsidR="005932A6" w:rsidRPr="00313818" w:rsidRDefault="005932A6" w:rsidP="0024325B">
      <w:pPr>
        <w:numPr>
          <w:ilvl w:val="0"/>
          <w:numId w:val="15"/>
        </w:numPr>
        <w:spacing w:line="360" w:lineRule="auto"/>
        <w:jc w:val="both"/>
        <w:rPr>
          <w:sz w:val="28"/>
          <w:szCs w:val="28"/>
          <w:lang w:val="de-DE"/>
        </w:rPr>
      </w:pPr>
      <w:r w:rsidRPr="00313818">
        <w:rPr>
          <w:sz w:val="28"/>
          <w:szCs w:val="28"/>
          <w:lang w:val="de-DE"/>
        </w:rPr>
        <w:t>Die DVD führt die Hörverständnis-Fähigkeiten über kurze Sequenzen vor, die mit Übungen im Buch verknüpft sind.</w:t>
      </w:r>
    </w:p>
    <w:p w:rsidR="005932A6" w:rsidRPr="00313818" w:rsidRDefault="005932A6" w:rsidP="004F2FAB">
      <w:pPr>
        <w:spacing w:line="360" w:lineRule="auto"/>
        <w:jc w:val="both"/>
        <w:rPr>
          <w:sz w:val="28"/>
          <w:szCs w:val="28"/>
          <w:lang w:val="de-DE"/>
        </w:rPr>
      </w:pPr>
    </w:p>
    <w:p w:rsidR="005932A6" w:rsidRPr="00313818" w:rsidRDefault="005932A6" w:rsidP="002F7F4C">
      <w:pPr>
        <w:spacing w:line="360" w:lineRule="auto"/>
        <w:ind w:firstLine="360"/>
        <w:jc w:val="both"/>
        <w:rPr>
          <w:sz w:val="28"/>
          <w:szCs w:val="28"/>
          <w:lang w:val="de-DE"/>
        </w:rPr>
      </w:pPr>
      <w:r w:rsidRPr="00313818">
        <w:rPr>
          <w:sz w:val="28"/>
          <w:szCs w:val="28"/>
          <w:lang w:val="de-DE"/>
        </w:rPr>
        <w:t xml:space="preserve">In jedem Klassenzimmer kann der Lehrende mit Lernenden konfrontiert werden, die alle individuelle Lernpräferenzen, verschiedene Hintergründe und unterschiedliche Prioritäten und Gründe haben, eine Sprache zu lernen. </w:t>
      </w:r>
    </w:p>
    <w:p w:rsidR="005932A6" w:rsidRPr="00313818" w:rsidRDefault="005932A6" w:rsidP="002F7F4C">
      <w:pPr>
        <w:spacing w:line="360" w:lineRule="auto"/>
        <w:ind w:firstLine="360"/>
        <w:jc w:val="both"/>
        <w:rPr>
          <w:sz w:val="28"/>
          <w:szCs w:val="28"/>
          <w:lang w:val="de-DE"/>
        </w:rPr>
      </w:pPr>
    </w:p>
    <w:p w:rsidR="005932A6" w:rsidRPr="00313818" w:rsidRDefault="005932A6" w:rsidP="00A8105C">
      <w:pPr>
        <w:spacing w:line="360" w:lineRule="auto"/>
        <w:jc w:val="both"/>
        <w:rPr>
          <w:sz w:val="28"/>
          <w:szCs w:val="28"/>
          <w:u w:val="single"/>
          <w:lang w:val="de-DE"/>
        </w:rPr>
      </w:pPr>
      <w:r w:rsidRPr="00313818">
        <w:rPr>
          <w:sz w:val="28"/>
          <w:szCs w:val="28"/>
          <w:u w:val="single"/>
          <w:lang w:val="de-DE"/>
        </w:rPr>
        <w:lastRenderedPageBreak/>
        <w:t>Deshalb sind die folgenden Prinzipien des Lehr- und Lernkonzepts sehr wichtig:</w:t>
      </w:r>
    </w:p>
    <w:p w:rsidR="005932A6" w:rsidRPr="00313818" w:rsidRDefault="005932A6" w:rsidP="00FD6BF0">
      <w:pPr>
        <w:pStyle w:val="ListParagraph"/>
        <w:spacing w:line="360" w:lineRule="auto"/>
        <w:ind w:left="0" w:firstLine="360"/>
        <w:jc w:val="both"/>
        <w:rPr>
          <w:sz w:val="28"/>
          <w:szCs w:val="28"/>
          <w:lang w:val="de-DE"/>
        </w:rPr>
      </w:pPr>
      <w:r w:rsidRPr="00313818">
        <w:rPr>
          <w:sz w:val="28"/>
          <w:szCs w:val="28"/>
          <w:lang w:val="de-DE"/>
        </w:rPr>
        <w:t xml:space="preserve">1. Das aufgabenorientierte Lehr- und Lernkonzept:  Jede Gruppe von Studierenden kann gemischte Fähigkeiten mit unterschiedlichen Zielen oder Lernstilen haben. Lehrer wissen, dass es für manche Studierende unwahrscheinlich ist, sich zu verbessern, wenn ein Sprachniveau in einer Aufgabe zu einfach ist. Wenn die Aufgabe zu schwierig ist, können einige Studierende einfach aufgeben. Aufgaben, die nicht auf ihre Interessen oder ihren Lernstil eingehen, können demotivierend sein. Der Unterricht ist zeitlich begrenzt und deshalb muss man eine Umgebung schaffen, die die Bedürfnisse der Lernenden erfüllen kann. Bei dem Versuch, eine </w:t>
      </w:r>
      <w:r w:rsidRPr="00313818">
        <w:rPr>
          <w:sz w:val="28"/>
          <w:szCs w:val="28"/>
          <w:lang w:val="mk-MK"/>
        </w:rPr>
        <w:t>„</w:t>
      </w:r>
      <w:r w:rsidRPr="00313818">
        <w:rPr>
          <w:sz w:val="28"/>
          <w:szCs w:val="28"/>
          <w:lang w:val="de-DE"/>
        </w:rPr>
        <w:t>optimale" Lernumgebung zu erreichen, stehen eine Reihe von Ressourcen und Tools zur Verfügung.</w:t>
      </w:r>
    </w:p>
    <w:p w:rsidR="005932A6" w:rsidRPr="00313818" w:rsidRDefault="005932A6" w:rsidP="00017120">
      <w:pPr>
        <w:spacing w:line="360" w:lineRule="auto"/>
        <w:ind w:firstLine="720"/>
        <w:jc w:val="both"/>
        <w:rPr>
          <w:sz w:val="28"/>
          <w:szCs w:val="28"/>
          <w:lang w:val="de-DE"/>
        </w:rPr>
      </w:pPr>
      <w:r w:rsidRPr="00313818">
        <w:rPr>
          <w:sz w:val="28"/>
          <w:szCs w:val="28"/>
          <w:lang w:val="de-DE"/>
        </w:rPr>
        <w:t>2. Das handlungsorientierte Lehr- und Lernkonzept setzt voraus, dass die Wissensvermittlung das primäre Ziel der Lernsituation ist. Anders als das didaktische Konzept erkennt das handlungsorientierte Konzept an, dass der Erwerb von Wissen effektiver, nachhaltiger und mehrdimensional ist, wenn der Unterricht durch unterschiedliche Formen des Lernens ergänzt wird, in denen der Lernende in einem Rahmen aktiv wird. Ein aktionsorientiertes Lehr- und Lernkonzept kann methodische und soziale Lernthemen sowie Wissenstransfer beinhalten.</w:t>
      </w:r>
    </w:p>
    <w:p w:rsidR="005932A6" w:rsidRPr="00313818" w:rsidRDefault="005932A6" w:rsidP="00017120">
      <w:pPr>
        <w:spacing w:line="360" w:lineRule="auto"/>
        <w:ind w:firstLine="720"/>
        <w:jc w:val="both"/>
        <w:rPr>
          <w:sz w:val="28"/>
          <w:szCs w:val="28"/>
          <w:lang w:val="de-DE"/>
        </w:rPr>
      </w:pPr>
      <w:r w:rsidRPr="00313818">
        <w:rPr>
          <w:sz w:val="28"/>
          <w:szCs w:val="28"/>
          <w:lang w:val="de-DE"/>
        </w:rPr>
        <w:t>3. Das prozessorientierte Lehr- und Lernkonzept</w:t>
      </w:r>
      <w:r w:rsidRPr="00313818">
        <w:rPr>
          <w:sz w:val="28"/>
          <w:szCs w:val="28"/>
          <w:u w:val="single"/>
          <w:lang w:val="de-DE"/>
        </w:rPr>
        <w:t>:</w:t>
      </w:r>
      <w:r w:rsidRPr="00313818">
        <w:rPr>
          <w:sz w:val="28"/>
          <w:szCs w:val="28"/>
          <w:lang w:val="de-DE"/>
        </w:rPr>
        <w:t xml:space="preserve"> Die Information über das Ergebnis ist von großer Bedeutung, aber um Ergebnisse zu verbessern, muss man mehr über die Erfahrungen der Studierenden und ihre Kompetenzen wissen.</w:t>
      </w:r>
    </w:p>
    <w:p w:rsidR="005932A6" w:rsidRPr="00313818" w:rsidRDefault="005932A6" w:rsidP="00017120">
      <w:pPr>
        <w:spacing w:line="360" w:lineRule="auto"/>
        <w:ind w:firstLine="720"/>
        <w:jc w:val="both"/>
        <w:rPr>
          <w:sz w:val="28"/>
          <w:szCs w:val="28"/>
          <w:lang w:val="de-DE"/>
        </w:rPr>
      </w:pPr>
      <w:r w:rsidRPr="00313818">
        <w:rPr>
          <w:sz w:val="28"/>
          <w:szCs w:val="28"/>
          <w:lang w:val="de-DE"/>
        </w:rPr>
        <w:t>4. Das interaktive Lehr- und Lernkonzept: Digitale Medien und das Internet haben in den letzten Jahren die Verbreitung interaktiver Formate gefördert. So betreibt die  Bayerische Staatsoper eine Website, auf der Kinder unter Anleitung eines animierten Dirigenten mit einfachen Spielen verschiedene Aktivitäten und Räume eines Opernhauses kennenlernen können.</w:t>
      </w:r>
    </w:p>
    <w:p w:rsidR="005932A6" w:rsidRPr="00313818" w:rsidRDefault="005932A6" w:rsidP="00017120">
      <w:pPr>
        <w:spacing w:line="360" w:lineRule="auto"/>
        <w:ind w:firstLine="720"/>
        <w:jc w:val="both"/>
        <w:rPr>
          <w:sz w:val="28"/>
          <w:szCs w:val="28"/>
          <w:u w:val="single"/>
          <w:lang w:val="de-DE"/>
        </w:rPr>
      </w:pPr>
    </w:p>
    <w:p w:rsidR="005932A6" w:rsidRPr="00313818" w:rsidRDefault="005932A6" w:rsidP="00A977C1">
      <w:pPr>
        <w:spacing w:line="360" w:lineRule="auto"/>
        <w:ind w:firstLine="360"/>
        <w:jc w:val="both"/>
        <w:rPr>
          <w:sz w:val="28"/>
          <w:szCs w:val="28"/>
          <w:u w:val="single"/>
          <w:lang w:val="de-DE"/>
        </w:rPr>
      </w:pPr>
      <w:r w:rsidRPr="00313818">
        <w:rPr>
          <w:sz w:val="28"/>
          <w:szCs w:val="28"/>
          <w:u w:val="single"/>
          <w:lang w:val="de-DE"/>
        </w:rPr>
        <w:lastRenderedPageBreak/>
        <w:t>Vier wichtige Aufgaben des Lehrenden bei der Zeitplanung und Unterrichtsvorbereitung sind:</w:t>
      </w:r>
    </w:p>
    <w:p w:rsidR="005932A6" w:rsidRPr="00313818" w:rsidRDefault="005932A6" w:rsidP="008E3633">
      <w:pPr>
        <w:spacing w:line="360" w:lineRule="auto"/>
        <w:ind w:firstLine="720"/>
        <w:jc w:val="both"/>
        <w:rPr>
          <w:sz w:val="28"/>
          <w:szCs w:val="28"/>
          <w:lang w:val="de-DE"/>
        </w:rPr>
      </w:pPr>
      <w:r w:rsidRPr="00313818">
        <w:rPr>
          <w:sz w:val="28"/>
          <w:szCs w:val="28"/>
          <w:lang w:val="de-DE"/>
        </w:rPr>
        <w:t>• Flexibilität zu schaffen und bereit zu sein, sich an die Bedürfnisse der Lernenden anzupassen</w:t>
      </w:r>
    </w:p>
    <w:p w:rsidR="005932A6" w:rsidRPr="00313818" w:rsidRDefault="005932A6" w:rsidP="008E3633">
      <w:pPr>
        <w:spacing w:line="360" w:lineRule="auto"/>
        <w:ind w:firstLine="720"/>
        <w:jc w:val="both"/>
        <w:rPr>
          <w:sz w:val="28"/>
          <w:szCs w:val="28"/>
          <w:lang w:val="de-DE"/>
        </w:rPr>
      </w:pPr>
      <w:r w:rsidRPr="00313818">
        <w:rPr>
          <w:sz w:val="28"/>
          <w:szCs w:val="28"/>
          <w:lang w:val="de-DE"/>
        </w:rPr>
        <w:t>• rechtzeitig zu planen, um die Studierenden in den Technologie- und Lernansatz einzuführen</w:t>
      </w:r>
    </w:p>
    <w:p w:rsidR="005932A6" w:rsidRPr="00313818" w:rsidRDefault="005932A6" w:rsidP="008E3633">
      <w:pPr>
        <w:spacing w:line="360" w:lineRule="auto"/>
        <w:ind w:firstLine="720"/>
        <w:jc w:val="both"/>
        <w:rPr>
          <w:sz w:val="28"/>
          <w:szCs w:val="28"/>
          <w:lang w:val="de-DE"/>
        </w:rPr>
      </w:pPr>
      <w:r w:rsidRPr="00313818">
        <w:rPr>
          <w:sz w:val="28"/>
          <w:szCs w:val="28"/>
          <w:lang w:val="de-DE"/>
        </w:rPr>
        <w:t>•  Link-Gültigkeitsstatus zu prüfen, ob alle Links noch funktionieren.</w:t>
      </w:r>
    </w:p>
    <w:p w:rsidR="005932A6" w:rsidRPr="00313818" w:rsidRDefault="005932A6" w:rsidP="008E3633">
      <w:pPr>
        <w:spacing w:line="360" w:lineRule="auto"/>
        <w:ind w:firstLine="720"/>
        <w:jc w:val="both"/>
        <w:rPr>
          <w:sz w:val="28"/>
          <w:szCs w:val="28"/>
          <w:lang w:val="de-DE"/>
        </w:rPr>
      </w:pPr>
      <w:r w:rsidRPr="00313818">
        <w:rPr>
          <w:sz w:val="28"/>
          <w:szCs w:val="28"/>
          <w:lang w:val="de-DE"/>
        </w:rPr>
        <w:t xml:space="preserve">• alle Schritte noch einmal durchzugehen und über ihre Konsequenzen im Klassenzimmer nachzudenken. </w:t>
      </w:r>
    </w:p>
    <w:p w:rsidR="005932A6" w:rsidRPr="00313818" w:rsidRDefault="005932A6" w:rsidP="00A977C1">
      <w:pPr>
        <w:spacing w:line="360" w:lineRule="auto"/>
        <w:ind w:firstLine="720"/>
        <w:jc w:val="both"/>
        <w:rPr>
          <w:sz w:val="28"/>
          <w:szCs w:val="28"/>
          <w:lang w:val="de-DE"/>
        </w:rPr>
      </w:pPr>
    </w:p>
    <w:p w:rsidR="005932A6" w:rsidRPr="00313818" w:rsidRDefault="005932A6" w:rsidP="00A977C1">
      <w:pPr>
        <w:spacing w:line="360" w:lineRule="auto"/>
        <w:ind w:firstLine="720"/>
        <w:jc w:val="both"/>
        <w:rPr>
          <w:sz w:val="28"/>
          <w:szCs w:val="28"/>
          <w:lang w:val="de-DE"/>
        </w:rPr>
      </w:pPr>
      <w:r w:rsidRPr="00313818">
        <w:rPr>
          <w:sz w:val="28"/>
          <w:szCs w:val="28"/>
          <w:lang w:val="de-DE"/>
        </w:rPr>
        <w:t>Die zweitwichtigste Sache ist das Feedback zwischen Lehrenden und Lernenden:</w:t>
      </w:r>
    </w:p>
    <w:p w:rsidR="005932A6" w:rsidRPr="00313818" w:rsidRDefault="005932A6" w:rsidP="00C91CCB">
      <w:pPr>
        <w:spacing w:line="360" w:lineRule="auto"/>
        <w:ind w:firstLine="720"/>
        <w:jc w:val="both"/>
        <w:rPr>
          <w:sz w:val="28"/>
          <w:szCs w:val="28"/>
          <w:lang w:val="de-DE"/>
        </w:rPr>
      </w:pPr>
      <w:r w:rsidRPr="00313818">
        <w:rPr>
          <w:sz w:val="28"/>
          <w:szCs w:val="28"/>
          <w:lang w:val="de-DE"/>
        </w:rPr>
        <w:t>• Es ist wichtig, dass die verschiedenen „Zutaten" der Mischung sich ergänzen und die Missverhältnisse zwischen den verschiedenen Komponenten vermieden werden können, was zur Verwirrung und Frustration der Studierenden und zu einer erhöhten Arbeitsbelastung der Lehrenden führen kann.</w:t>
      </w:r>
    </w:p>
    <w:p w:rsidR="005932A6" w:rsidRPr="00313818" w:rsidRDefault="005932A6" w:rsidP="00A977C1">
      <w:pPr>
        <w:spacing w:line="360" w:lineRule="auto"/>
        <w:ind w:firstLine="720"/>
        <w:jc w:val="both"/>
        <w:rPr>
          <w:sz w:val="28"/>
          <w:szCs w:val="28"/>
          <w:lang w:val="de-DE"/>
        </w:rPr>
      </w:pPr>
    </w:p>
    <w:p w:rsidR="005932A6" w:rsidRPr="00313818" w:rsidRDefault="005932A6" w:rsidP="00AA2258">
      <w:pPr>
        <w:spacing w:line="360" w:lineRule="auto"/>
        <w:ind w:firstLine="720"/>
        <w:jc w:val="both"/>
        <w:rPr>
          <w:sz w:val="28"/>
          <w:szCs w:val="28"/>
          <w:lang w:val="de-DE"/>
        </w:rPr>
      </w:pPr>
      <w:r w:rsidRPr="00313818">
        <w:rPr>
          <w:sz w:val="28"/>
          <w:szCs w:val="28"/>
          <w:lang w:val="de-DE"/>
        </w:rPr>
        <w:t>Das bringt uns zurück zu unserem Modell der integrierten Unterrichtsmethode, das man anhand von vier Beispielen aus unserem Unterricht vorstellen kann:</w:t>
      </w:r>
    </w:p>
    <w:p w:rsidR="005932A6" w:rsidRPr="00313818" w:rsidRDefault="005932A6" w:rsidP="00AA2258">
      <w:pPr>
        <w:spacing w:line="360" w:lineRule="auto"/>
        <w:ind w:firstLine="720"/>
        <w:jc w:val="both"/>
        <w:rPr>
          <w:sz w:val="28"/>
          <w:szCs w:val="28"/>
          <w:lang w:val="de-DE"/>
        </w:rPr>
      </w:pPr>
    </w:p>
    <w:p w:rsidR="005932A6" w:rsidRPr="00313818" w:rsidRDefault="005932A6" w:rsidP="007C1B34">
      <w:pPr>
        <w:spacing w:line="360" w:lineRule="auto"/>
        <w:ind w:firstLine="720"/>
        <w:jc w:val="both"/>
        <w:rPr>
          <w:b/>
          <w:sz w:val="28"/>
          <w:szCs w:val="28"/>
        </w:rPr>
      </w:pPr>
      <w:r w:rsidRPr="00316A11">
        <w:rPr>
          <w:b/>
          <w:sz w:val="28"/>
          <w:szCs w:val="28"/>
          <w:lang w:val="de-DE"/>
        </w:rPr>
        <w:br w:type="page"/>
      </w:r>
      <w:proofErr w:type="spellStart"/>
      <w:r w:rsidRPr="00313818">
        <w:rPr>
          <w:b/>
          <w:sz w:val="28"/>
          <w:szCs w:val="28"/>
        </w:rPr>
        <w:lastRenderedPageBreak/>
        <w:t>Beispiel</w:t>
      </w:r>
      <w:proofErr w:type="spellEnd"/>
      <w:r w:rsidRPr="00313818">
        <w:rPr>
          <w:b/>
          <w:sz w:val="28"/>
          <w:szCs w:val="28"/>
        </w:rPr>
        <w:t xml:space="preserve"> 1</w:t>
      </w:r>
    </w:p>
    <w:p w:rsidR="005932A6" w:rsidRPr="00313818" w:rsidRDefault="005932A6" w:rsidP="006E6649">
      <w:pPr>
        <w:numPr>
          <w:ilvl w:val="0"/>
          <w:numId w:val="19"/>
        </w:numPr>
        <w:spacing w:line="360" w:lineRule="auto"/>
        <w:jc w:val="both"/>
        <w:rPr>
          <w:sz w:val="28"/>
          <w:szCs w:val="28"/>
        </w:rPr>
      </w:pPr>
      <w:proofErr w:type="spellStart"/>
      <w:r w:rsidRPr="00313818">
        <w:rPr>
          <w:sz w:val="28"/>
          <w:szCs w:val="28"/>
        </w:rPr>
        <w:t>Kapitel</w:t>
      </w:r>
      <w:proofErr w:type="spellEnd"/>
      <w:r w:rsidRPr="00313818">
        <w:rPr>
          <w:sz w:val="28"/>
          <w:szCs w:val="28"/>
        </w:rPr>
        <w:t xml:space="preserve">: </w:t>
      </w:r>
      <w:proofErr w:type="spellStart"/>
      <w:r w:rsidRPr="00313818">
        <w:rPr>
          <w:i/>
          <w:iCs/>
          <w:sz w:val="28"/>
          <w:szCs w:val="28"/>
        </w:rPr>
        <w:t>Sprich</w:t>
      </w:r>
      <w:proofErr w:type="spellEnd"/>
      <w:r w:rsidRPr="00313818">
        <w:rPr>
          <w:i/>
          <w:iCs/>
          <w:sz w:val="28"/>
          <w:szCs w:val="28"/>
        </w:rPr>
        <w:t xml:space="preserve"> </w:t>
      </w:r>
      <w:proofErr w:type="spellStart"/>
      <w:r w:rsidRPr="00313818">
        <w:rPr>
          <w:i/>
          <w:iCs/>
          <w:sz w:val="28"/>
          <w:szCs w:val="28"/>
        </w:rPr>
        <w:t>mit</w:t>
      </w:r>
      <w:proofErr w:type="spellEnd"/>
      <w:r w:rsidRPr="00313818">
        <w:rPr>
          <w:i/>
          <w:iCs/>
          <w:sz w:val="28"/>
          <w:szCs w:val="28"/>
        </w:rPr>
        <w:t xml:space="preserve"> </w:t>
      </w:r>
      <w:proofErr w:type="spellStart"/>
      <w:r w:rsidRPr="00313818">
        <w:rPr>
          <w:i/>
          <w:iCs/>
          <w:sz w:val="28"/>
          <w:szCs w:val="28"/>
        </w:rPr>
        <w:t>mir</w:t>
      </w:r>
      <w:proofErr w:type="spellEnd"/>
    </w:p>
    <w:p w:rsidR="005932A6" w:rsidRPr="00313818" w:rsidRDefault="005932A6" w:rsidP="006E6649">
      <w:pPr>
        <w:numPr>
          <w:ilvl w:val="0"/>
          <w:numId w:val="19"/>
        </w:numPr>
        <w:spacing w:line="360" w:lineRule="auto"/>
        <w:jc w:val="both"/>
        <w:rPr>
          <w:sz w:val="28"/>
          <w:szCs w:val="28"/>
        </w:rPr>
      </w:pPr>
      <w:proofErr w:type="spellStart"/>
      <w:r w:rsidRPr="00313818">
        <w:rPr>
          <w:sz w:val="28"/>
          <w:szCs w:val="28"/>
        </w:rPr>
        <w:t>Thema</w:t>
      </w:r>
      <w:proofErr w:type="spellEnd"/>
      <w:r w:rsidRPr="00313818">
        <w:rPr>
          <w:sz w:val="28"/>
          <w:szCs w:val="28"/>
        </w:rPr>
        <w:t>:  </w:t>
      </w:r>
      <w:proofErr w:type="spellStart"/>
      <w:r w:rsidRPr="00313818">
        <w:rPr>
          <w:sz w:val="28"/>
          <w:szCs w:val="28"/>
        </w:rPr>
        <w:t>Gestik</w:t>
      </w:r>
      <w:proofErr w:type="spellEnd"/>
      <w:r w:rsidRPr="00313818">
        <w:rPr>
          <w:sz w:val="28"/>
          <w:szCs w:val="28"/>
        </w:rPr>
        <w:t xml:space="preserve"> und </w:t>
      </w:r>
      <w:proofErr w:type="spellStart"/>
      <w:r w:rsidRPr="00313818">
        <w:rPr>
          <w:sz w:val="28"/>
          <w:szCs w:val="28"/>
        </w:rPr>
        <w:t>Mimik</w:t>
      </w:r>
      <w:proofErr w:type="spellEnd"/>
      <w:r w:rsidRPr="00313818">
        <w:rPr>
          <w:sz w:val="28"/>
          <w:szCs w:val="28"/>
        </w:rPr>
        <w:t> </w:t>
      </w:r>
    </w:p>
    <w:p w:rsidR="005932A6" w:rsidRPr="00313818" w:rsidRDefault="005932A6" w:rsidP="007C61D4">
      <w:pPr>
        <w:numPr>
          <w:ilvl w:val="0"/>
          <w:numId w:val="19"/>
        </w:numPr>
        <w:spacing w:line="360" w:lineRule="auto"/>
        <w:jc w:val="both"/>
        <w:rPr>
          <w:sz w:val="28"/>
          <w:szCs w:val="28"/>
        </w:rPr>
      </w:pPr>
      <w:proofErr w:type="spellStart"/>
      <w:r w:rsidRPr="00313818">
        <w:rPr>
          <w:sz w:val="28"/>
          <w:szCs w:val="28"/>
        </w:rPr>
        <w:t>Ressourcen</w:t>
      </w:r>
      <w:proofErr w:type="spellEnd"/>
      <w:r w:rsidRPr="00313818">
        <w:rPr>
          <w:sz w:val="28"/>
          <w:szCs w:val="28"/>
        </w:rPr>
        <w:t xml:space="preserve"> : </w:t>
      </w:r>
      <w:proofErr w:type="spellStart"/>
      <w:r w:rsidRPr="00313818">
        <w:rPr>
          <w:i/>
          <w:iCs/>
          <w:sz w:val="28"/>
          <w:szCs w:val="28"/>
        </w:rPr>
        <w:t>Slideshare</w:t>
      </w:r>
      <w:proofErr w:type="spellEnd"/>
      <w:r w:rsidRPr="00313818">
        <w:rPr>
          <w:i/>
          <w:iCs/>
          <w:sz w:val="28"/>
          <w:szCs w:val="28"/>
        </w:rPr>
        <w:t xml:space="preserve"> </w:t>
      </w:r>
      <w:proofErr w:type="spellStart"/>
      <w:r w:rsidRPr="00313818">
        <w:rPr>
          <w:iCs/>
          <w:sz w:val="28"/>
          <w:szCs w:val="28"/>
        </w:rPr>
        <w:t>öffentliche</w:t>
      </w:r>
      <w:proofErr w:type="spellEnd"/>
      <w:r w:rsidRPr="00313818">
        <w:rPr>
          <w:iCs/>
          <w:sz w:val="28"/>
          <w:szCs w:val="28"/>
        </w:rPr>
        <w:t xml:space="preserve"> </w:t>
      </w:r>
      <w:proofErr w:type="spellStart"/>
      <w:r w:rsidRPr="00313818">
        <w:rPr>
          <w:iCs/>
          <w:sz w:val="28"/>
          <w:szCs w:val="28"/>
        </w:rPr>
        <w:t>Präsentation</w:t>
      </w:r>
      <w:proofErr w:type="spellEnd"/>
    </w:p>
    <w:p w:rsidR="005932A6" w:rsidRPr="00313818" w:rsidRDefault="005932A6" w:rsidP="008D3FF5">
      <w:pPr>
        <w:numPr>
          <w:ilvl w:val="0"/>
          <w:numId w:val="19"/>
        </w:numPr>
        <w:spacing w:line="360" w:lineRule="auto"/>
        <w:jc w:val="both"/>
        <w:rPr>
          <w:sz w:val="28"/>
          <w:szCs w:val="28"/>
          <w:lang w:val="de-DE"/>
        </w:rPr>
      </w:pPr>
      <w:r w:rsidRPr="00313818">
        <w:rPr>
          <w:sz w:val="28"/>
          <w:szCs w:val="28"/>
          <w:lang w:val="de-DE"/>
        </w:rPr>
        <w:t>Aufgabe im Klassenraum: Diskussion und Schlussfolgerungen</w:t>
      </w:r>
    </w:p>
    <w:p w:rsidR="005932A6" w:rsidRPr="00313818" w:rsidRDefault="005932A6" w:rsidP="003E653A">
      <w:pPr>
        <w:numPr>
          <w:ilvl w:val="0"/>
          <w:numId w:val="19"/>
        </w:numPr>
        <w:spacing w:line="360" w:lineRule="auto"/>
        <w:jc w:val="both"/>
        <w:rPr>
          <w:sz w:val="28"/>
          <w:szCs w:val="28"/>
          <w:lang w:val="de-DE"/>
        </w:rPr>
      </w:pPr>
      <w:r w:rsidRPr="00313818">
        <w:rPr>
          <w:sz w:val="28"/>
          <w:szCs w:val="28"/>
          <w:lang w:val="de-DE"/>
        </w:rPr>
        <w:t>Individuelle Aufgabe: Individuelle Präsentation zu diesem Thema</w:t>
      </w:r>
    </w:p>
    <w:p w:rsidR="005932A6" w:rsidRPr="00313818" w:rsidRDefault="005932A6" w:rsidP="006E6649">
      <w:pPr>
        <w:spacing w:line="360" w:lineRule="auto"/>
        <w:jc w:val="both"/>
        <w:rPr>
          <w:sz w:val="28"/>
          <w:szCs w:val="28"/>
          <w:lang w:val="de-DE"/>
        </w:rPr>
      </w:pPr>
    </w:p>
    <w:p w:rsidR="005932A6" w:rsidRPr="00313818" w:rsidRDefault="005932A6" w:rsidP="007C1B34">
      <w:pPr>
        <w:spacing w:line="360" w:lineRule="auto"/>
        <w:ind w:firstLine="720"/>
        <w:jc w:val="both"/>
        <w:rPr>
          <w:b/>
          <w:sz w:val="28"/>
          <w:szCs w:val="28"/>
        </w:rPr>
      </w:pPr>
      <w:proofErr w:type="spellStart"/>
      <w:r w:rsidRPr="00313818">
        <w:rPr>
          <w:b/>
          <w:sz w:val="28"/>
          <w:szCs w:val="28"/>
        </w:rPr>
        <w:t>Beispiel</w:t>
      </w:r>
      <w:proofErr w:type="spellEnd"/>
      <w:r w:rsidRPr="00313818">
        <w:rPr>
          <w:b/>
          <w:sz w:val="28"/>
          <w:szCs w:val="28"/>
        </w:rPr>
        <w:t xml:space="preserve"> 2</w:t>
      </w:r>
    </w:p>
    <w:p w:rsidR="005932A6" w:rsidRPr="00313818" w:rsidRDefault="005932A6" w:rsidP="00385097">
      <w:pPr>
        <w:numPr>
          <w:ilvl w:val="0"/>
          <w:numId w:val="20"/>
        </w:numPr>
        <w:spacing w:line="360" w:lineRule="auto"/>
        <w:jc w:val="both"/>
        <w:rPr>
          <w:sz w:val="28"/>
          <w:szCs w:val="28"/>
        </w:rPr>
      </w:pPr>
      <w:proofErr w:type="spellStart"/>
      <w:r w:rsidRPr="00313818">
        <w:rPr>
          <w:sz w:val="28"/>
          <w:szCs w:val="28"/>
        </w:rPr>
        <w:t>Kapitel</w:t>
      </w:r>
      <w:proofErr w:type="spellEnd"/>
      <w:r w:rsidRPr="00313818">
        <w:rPr>
          <w:sz w:val="28"/>
          <w:szCs w:val="28"/>
        </w:rPr>
        <w:t xml:space="preserve">: </w:t>
      </w:r>
      <w:r w:rsidRPr="00313818">
        <w:rPr>
          <w:i/>
          <w:sz w:val="28"/>
          <w:szCs w:val="28"/>
          <w:lang w:val="de-DE"/>
        </w:rPr>
        <w:t>Zusammen leben</w:t>
      </w:r>
    </w:p>
    <w:p w:rsidR="005932A6" w:rsidRPr="00313818" w:rsidRDefault="005932A6" w:rsidP="00DB56D7">
      <w:pPr>
        <w:numPr>
          <w:ilvl w:val="0"/>
          <w:numId w:val="20"/>
        </w:numPr>
        <w:spacing w:line="360" w:lineRule="auto"/>
        <w:jc w:val="both"/>
        <w:rPr>
          <w:sz w:val="28"/>
          <w:szCs w:val="28"/>
        </w:rPr>
      </w:pPr>
      <w:proofErr w:type="spellStart"/>
      <w:r w:rsidRPr="00313818">
        <w:rPr>
          <w:sz w:val="28"/>
          <w:szCs w:val="28"/>
        </w:rPr>
        <w:t>Thema</w:t>
      </w:r>
      <w:proofErr w:type="spellEnd"/>
      <w:r w:rsidRPr="00313818">
        <w:rPr>
          <w:i/>
          <w:iCs/>
          <w:sz w:val="28"/>
          <w:szCs w:val="28"/>
        </w:rPr>
        <w:t xml:space="preserve">: </w:t>
      </w:r>
      <w:proofErr w:type="spellStart"/>
      <w:r w:rsidRPr="00313818">
        <w:rPr>
          <w:i/>
          <w:iCs/>
          <w:sz w:val="28"/>
          <w:szCs w:val="28"/>
        </w:rPr>
        <w:t>Männlich-weibliche</w:t>
      </w:r>
      <w:proofErr w:type="spellEnd"/>
      <w:r w:rsidRPr="00313818">
        <w:rPr>
          <w:i/>
          <w:iCs/>
          <w:sz w:val="28"/>
          <w:szCs w:val="28"/>
        </w:rPr>
        <w:t xml:space="preserve"> </w:t>
      </w:r>
      <w:proofErr w:type="spellStart"/>
      <w:r w:rsidRPr="00313818">
        <w:rPr>
          <w:i/>
          <w:iCs/>
          <w:sz w:val="28"/>
          <w:szCs w:val="28"/>
        </w:rPr>
        <w:t>Beziehungen</w:t>
      </w:r>
      <w:proofErr w:type="spellEnd"/>
    </w:p>
    <w:p w:rsidR="005932A6" w:rsidRPr="00313818" w:rsidRDefault="005932A6" w:rsidP="00DB56D7">
      <w:pPr>
        <w:numPr>
          <w:ilvl w:val="0"/>
          <w:numId w:val="20"/>
        </w:numPr>
        <w:spacing w:line="360" w:lineRule="auto"/>
        <w:jc w:val="both"/>
        <w:rPr>
          <w:sz w:val="28"/>
          <w:szCs w:val="28"/>
        </w:rPr>
      </w:pPr>
      <w:proofErr w:type="spellStart"/>
      <w:r w:rsidRPr="00313818">
        <w:rPr>
          <w:sz w:val="28"/>
          <w:szCs w:val="28"/>
        </w:rPr>
        <w:t>Ressourcen</w:t>
      </w:r>
      <w:proofErr w:type="spellEnd"/>
      <w:r w:rsidRPr="00313818">
        <w:rPr>
          <w:sz w:val="28"/>
          <w:szCs w:val="28"/>
        </w:rPr>
        <w:t>: Stand-up auf YouTube</w:t>
      </w:r>
    </w:p>
    <w:p w:rsidR="005932A6" w:rsidRPr="00313818" w:rsidRDefault="005932A6" w:rsidP="00DB56D7">
      <w:pPr>
        <w:numPr>
          <w:ilvl w:val="0"/>
          <w:numId w:val="20"/>
        </w:numPr>
        <w:spacing w:line="360" w:lineRule="auto"/>
        <w:jc w:val="both"/>
        <w:rPr>
          <w:sz w:val="28"/>
          <w:szCs w:val="28"/>
          <w:lang w:val="de-DE"/>
        </w:rPr>
      </w:pPr>
      <w:r w:rsidRPr="00313818">
        <w:rPr>
          <w:sz w:val="28"/>
          <w:szCs w:val="28"/>
          <w:lang w:val="de-DE"/>
        </w:rPr>
        <w:t>Aufgabe im Klassenraum: Rollenspiel mit bestimmten Konfliktsituationen zwischen Männern und Frauen, wie im Stand-up gezeigt</w:t>
      </w:r>
    </w:p>
    <w:p w:rsidR="005932A6" w:rsidRPr="00313818" w:rsidRDefault="005932A6" w:rsidP="00DB56D7">
      <w:pPr>
        <w:numPr>
          <w:ilvl w:val="0"/>
          <w:numId w:val="20"/>
        </w:numPr>
        <w:spacing w:line="360" w:lineRule="auto"/>
        <w:jc w:val="both"/>
        <w:rPr>
          <w:sz w:val="28"/>
          <w:szCs w:val="28"/>
          <w:lang w:val="de-DE"/>
        </w:rPr>
      </w:pPr>
      <w:r w:rsidRPr="00313818">
        <w:rPr>
          <w:sz w:val="28"/>
          <w:szCs w:val="28"/>
          <w:lang w:val="de-DE"/>
        </w:rPr>
        <w:t xml:space="preserve">Individuelle Aufgabe: Übersetzung eines Dialogs aus der beliebten Sitcom </w:t>
      </w:r>
      <w:proofErr w:type="spellStart"/>
      <w:r w:rsidRPr="00313818">
        <w:rPr>
          <w:i/>
          <w:sz w:val="28"/>
          <w:szCs w:val="28"/>
          <w:lang w:val="de-DE"/>
        </w:rPr>
        <w:t>Andrija</w:t>
      </w:r>
      <w:proofErr w:type="spellEnd"/>
      <w:r w:rsidRPr="00313818">
        <w:rPr>
          <w:i/>
          <w:sz w:val="28"/>
          <w:szCs w:val="28"/>
          <w:lang w:val="de-DE"/>
        </w:rPr>
        <w:t xml:space="preserve"> und </w:t>
      </w:r>
      <w:proofErr w:type="spellStart"/>
      <w:r w:rsidRPr="00313818">
        <w:rPr>
          <w:i/>
          <w:sz w:val="28"/>
          <w:szCs w:val="28"/>
          <w:lang w:val="de-DE"/>
        </w:rPr>
        <w:t>Andjelka</w:t>
      </w:r>
      <w:proofErr w:type="spellEnd"/>
      <w:r w:rsidRPr="00313818">
        <w:rPr>
          <w:sz w:val="28"/>
          <w:szCs w:val="28"/>
          <w:lang w:val="de-DE"/>
        </w:rPr>
        <w:t xml:space="preserve"> ins Deutsche nach eigener Wahl </w:t>
      </w:r>
      <w:r w:rsidRPr="00313818">
        <w:rPr>
          <w:i/>
          <w:sz w:val="28"/>
          <w:szCs w:val="28"/>
          <w:lang w:val="de-DE"/>
        </w:rPr>
        <w:t>(Youtube)</w:t>
      </w:r>
    </w:p>
    <w:p w:rsidR="005932A6" w:rsidRPr="00313818" w:rsidRDefault="005932A6" w:rsidP="006E6649">
      <w:pPr>
        <w:spacing w:line="360" w:lineRule="auto"/>
        <w:jc w:val="both"/>
        <w:rPr>
          <w:sz w:val="28"/>
          <w:szCs w:val="28"/>
          <w:lang w:val="de-DE"/>
        </w:rPr>
      </w:pPr>
    </w:p>
    <w:p w:rsidR="005932A6" w:rsidRPr="00313818" w:rsidRDefault="005932A6" w:rsidP="00385097">
      <w:pPr>
        <w:spacing w:line="360" w:lineRule="auto"/>
        <w:ind w:firstLine="720"/>
        <w:jc w:val="both"/>
        <w:rPr>
          <w:b/>
          <w:sz w:val="28"/>
          <w:szCs w:val="28"/>
        </w:rPr>
      </w:pPr>
      <w:proofErr w:type="spellStart"/>
      <w:r w:rsidRPr="00313818">
        <w:rPr>
          <w:b/>
          <w:sz w:val="28"/>
          <w:szCs w:val="28"/>
        </w:rPr>
        <w:t>Beispiel</w:t>
      </w:r>
      <w:proofErr w:type="spellEnd"/>
      <w:r w:rsidRPr="00313818">
        <w:rPr>
          <w:b/>
          <w:sz w:val="28"/>
          <w:szCs w:val="28"/>
        </w:rPr>
        <w:t xml:space="preserve"> 3</w:t>
      </w:r>
    </w:p>
    <w:p w:rsidR="005932A6" w:rsidRPr="00313818" w:rsidRDefault="005932A6" w:rsidP="00385097">
      <w:pPr>
        <w:numPr>
          <w:ilvl w:val="0"/>
          <w:numId w:val="21"/>
        </w:numPr>
        <w:spacing w:line="360" w:lineRule="auto"/>
        <w:jc w:val="both"/>
        <w:rPr>
          <w:sz w:val="28"/>
          <w:szCs w:val="28"/>
          <w:lang w:val="de-DE"/>
        </w:rPr>
      </w:pPr>
      <w:r w:rsidRPr="00313818">
        <w:rPr>
          <w:sz w:val="28"/>
          <w:szCs w:val="28"/>
          <w:lang w:val="de-DE"/>
        </w:rPr>
        <w:t xml:space="preserve">Kapitel: </w:t>
      </w:r>
      <w:r w:rsidRPr="00313818">
        <w:rPr>
          <w:i/>
          <w:sz w:val="28"/>
          <w:szCs w:val="28"/>
          <w:lang w:val="de-DE"/>
        </w:rPr>
        <w:t>Arbeit ist das halbe Leben?</w:t>
      </w:r>
    </w:p>
    <w:p w:rsidR="005932A6" w:rsidRPr="00313818" w:rsidRDefault="005932A6" w:rsidP="00A72E28">
      <w:pPr>
        <w:numPr>
          <w:ilvl w:val="0"/>
          <w:numId w:val="21"/>
        </w:numPr>
        <w:spacing w:line="360" w:lineRule="auto"/>
        <w:jc w:val="both"/>
        <w:rPr>
          <w:sz w:val="28"/>
          <w:szCs w:val="28"/>
          <w:lang w:val="de-DE"/>
        </w:rPr>
      </w:pPr>
      <w:r w:rsidRPr="00313818">
        <w:rPr>
          <w:sz w:val="28"/>
          <w:szCs w:val="28"/>
          <w:lang w:val="de-DE"/>
        </w:rPr>
        <w:t xml:space="preserve">Thema: </w:t>
      </w:r>
      <w:r w:rsidRPr="00313818">
        <w:rPr>
          <w:i/>
          <w:iCs/>
          <w:sz w:val="28"/>
          <w:szCs w:val="28"/>
          <w:lang w:val="de-DE"/>
        </w:rPr>
        <w:t>Fremdsprache im frühen Alter lehren und lernen</w:t>
      </w:r>
    </w:p>
    <w:p w:rsidR="005932A6" w:rsidRPr="00313818" w:rsidRDefault="005932A6" w:rsidP="00C52070">
      <w:pPr>
        <w:numPr>
          <w:ilvl w:val="0"/>
          <w:numId w:val="21"/>
        </w:numPr>
        <w:spacing w:line="360" w:lineRule="auto"/>
        <w:jc w:val="both"/>
        <w:rPr>
          <w:sz w:val="28"/>
          <w:szCs w:val="28"/>
          <w:lang w:val="de-DE"/>
        </w:rPr>
      </w:pPr>
      <w:r w:rsidRPr="00313818">
        <w:rPr>
          <w:sz w:val="28"/>
          <w:szCs w:val="28"/>
          <w:lang w:val="de-DE"/>
        </w:rPr>
        <w:t xml:space="preserve">Ressourcen: von Studierenden ausgewählt </w:t>
      </w:r>
    </w:p>
    <w:p w:rsidR="005932A6" w:rsidRPr="00313818" w:rsidRDefault="005932A6" w:rsidP="00C52070">
      <w:pPr>
        <w:numPr>
          <w:ilvl w:val="0"/>
          <w:numId w:val="21"/>
        </w:numPr>
        <w:spacing w:line="360" w:lineRule="auto"/>
        <w:jc w:val="both"/>
        <w:rPr>
          <w:sz w:val="28"/>
          <w:szCs w:val="28"/>
          <w:lang w:val="de-DE"/>
        </w:rPr>
      </w:pPr>
      <w:r w:rsidRPr="00313818">
        <w:rPr>
          <w:sz w:val="28"/>
          <w:szCs w:val="28"/>
          <w:lang w:val="de-DE"/>
        </w:rPr>
        <w:t>Aufgabe im Klassenraum: Gruppenarbeit mit Ideen für Unterricht mit kleinen Kindern.</w:t>
      </w:r>
    </w:p>
    <w:p w:rsidR="005932A6" w:rsidRPr="00313818" w:rsidRDefault="005932A6" w:rsidP="00FA4090">
      <w:pPr>
        <w:numPr>
          <w:ilvl w:val="0"/>
          <w:numId w:val="21"/>
        </w:numPr>
        <w:spacing w:line="360" w:lineRule="auto"/>
        <w:jc w:val="both"/>
        <w:rPr>
          <w:sz w:val="28"/>
          <w:szCs w:val="28"/>
          <w:lang w:val="de-DE"/>
        </w:rPr>
      </w:pPr>
      <w:r w:rsidRPr="00313818">
        <w:rPr>
          <w:sz w:val="28"/>
          <w:szCs w:val="28"/>
          <w:lang w:val="de-DE"/>
        </w:rPr>
        <w:t xml:space="preserve">Individuelle Aufgabe: Studierende sollten eine Lernmethode aus der ZDF-Website mit dem Zeichentrickfilm </w:t>
      </w:r>
      <w:proofErr w:type="spellStart"/>
      <w:r w:rsidRPr="00313818">
        <w:rPr>
          <w:sz w:val="28"/>
          <w:szCs w:val="28"/>
          <w:lang w:val="de-DE"/>
        </w:rPr>
        <w:t>JoNaLu</w:t>
      </w:r>
      <w:proofErr w:type="spellEnd"/>
      <w:r w:rsidRPr="00313818">
        <w:rPr>
          <w:sz w:val="28"/>
          <w:szCs w:val="28"/>
          <w:lang w:val="de-DE"/>
        </w:rPr>
        <w:t xml:space="preserve"> mit interaktiven Tools für Kinder auswählen und erklären, warum sie sie gut finden. </w:t>
      </w:r>
      <w:r w:rsidRPr="00313818">
        <w:rPr>
          <w:sz w:val="28"/>
          <w:szCs w:val="28"/>
          <w:u w:val="single"/>
          <w:lang w:val="de-DE"/>
        </w:rPr>
        <w:t>(http://www.tivi.de/fernsehen/</w:t>
      </w:r>
      <w:proofErr w:type="spellStart"/>
      <w:r w:rsidRPr="00313818">
        <w:rPr>
          <w:sz w:val="28"/>
          <w:szCs w:val="28"/>
          <w:u w:val="single"/>
          <w:lang w:val="de-DE"/>
        </w:rPr>
        <w:t>jonalu</w:t>
      </w:r>
      <w:proofErr w:type="spellEnd"/>
      <w:r w:rsidRPr="00313818">
        <w:rPr>
          <w:sz w:val="28"/>
          <w:szCs w:val="28"/>
          <w:u w:val="single"/>
          <w:lang w:val="de-DE"/>
        </w:rPr>
        <w:t>/</w:t>
      </w:r>
      <w:proofErr w:type="spellStart"/>
      <w:r w:rsidRPr="00313818">
        <w:rPr>
          <w:sz w:val="28"/>
          <w:szCs w:val="28"/>
          <w:u w:val="single"/>
          <w:lang w:val="de-DE"/>
        </w:rPr>
        <w:t>start</w:t>
      </w:r>
      <w:proofErr w:type="spellEnd"/>
      <w:r w:rsidRPr="00313818">
        <w:rPr>
          <w:sz w:val="28"/>
          <w:szCs w:val="28"/>
          <w:u w:val="single"/>
          <w:lang w:val="de-DE"/>
        </w:rPr>
        <w:t>/)</w:t>
      </w:r>
    </w:p>
    <w:p w:rsidR="005932A6" w:rsidRPr="00313818" w:rsidRDefault="005932A6" w:rsidP="007C1B34">
      <w:pPr>
        <w:spacing w:line="360" w:lineRule="auto"/>
        <w:jc w:val="both"/>
        <w:rPr>
          <w:sz w:val="28"/>
          <w:szCs w:val="28"/>
          <w:lang w:val="de-DE"/>
        </w:rPr>
      </w:pPr>
    </w:p>
    <w:p w:rsidR="005932A6" w:rsidRPr="00313818" w:rsidRDefault="005932A6" w:rsidP="00385097">
      <w:pPr>
        <w:spacing w:line="360" w:lineRule="auto"/>
        <w:ind w:firstLine="720"/>
        <w:jc w:val="both"/>
        <w:rPr>
          <w:b/>
          <w:sz w:val="28"/>
          <w:szCs w:val="28"/>
        </w:rPr>
      </w:pPr>
      <w:proofErr w:type="spellStart"/>
      <w:r w:rsidRPr="00313818">
        <w:rPr>
          <w:b/>
          <w:sz w:val="28"/>
          <w:szCs w:val="28"/>
        </w:rPr>
        <w:t>Beispiel</w:t>
      </w:r>
      <w:proofErr w:type="spellEnd"/>
      <w:r w:rsidRPr="00313818">
        <w:rPr>
          <w:b/>
          <w:sz w:val="28"/>
          <w:szCs w:val="28"/>
        </w:rPr>
        <w:t xml:space="preserve"> 4</w:t>
      </w:r>
    </w:p>
    <w:p w:rsidR="005932A6" w:rsidRPr="00313818" w:rsidRDefault="005932A6" w:rsidP="00385097">
      <w:pPr>
        <w:numPr>
          <w:ilvl w:val="0"/>
          <w:numId w:val="22"/>
        </w:numPr>
        <w:spacing w:line="360" w:lineRule="auto"/>
        <w:jc w:val="both"/>
        <w:rPr>
          <w:sz w:val="28"/>
          <w:szCs w:val="28"/>
          <w:lang w:val="de-DE"/>
        </w:rPr>
      </w:pPr>
      <w:r w:rsidRPr="00313818">
        <w:rPr>
          <w:sz w:val="28"/>
          <w:szCs w:val="28"/>
          <w:lang w:val="de-DE"/>
        </w:rPr>
        <w:lastRenderedPageBreak/>
        <w:t xml:space="preserve">Kapitel: </w:t>
      </w:r>
      <w:r w:rsidRPr="00313818">
        <w:rPr>
          <w:i/>
          <w:sz w:val="28"/>
          <w:szCs w:val="28"/>
          <w:lang w:val="de-DE"/>
        </w:rPr>
        <w:t>Arbeit ist das halbe Leben?,</w:t>
      </w:r>
    </w:p>
    <w:p w:rsidR="005932A6" w:rsidRPr="00313818" w:rsidRDefault="005932A6" w:rsidP="005B1E41">
      <w:pPr>
        <w:numPr>
          <w:ilvl w:val="0"/>
          <w:numId w:val="22"/>
        </w:numPr>
        <w:spacing w:line="360" w:lineRule="auto"/>
        <w:jc w:val="both"/>
        <w:rPr>
          <w:sz w:val="28"/>
          <w:szCs w:val="28"/>
          <w:lang w:val="de-DE"/>
        </w:rPr>
      </w:pPr>
      <w:r w:rsidRPr="00313818">
        <w:rPr>
          <w:sz w:val="28"/>
          <w:szCs w:val="28"/>
          <w:lang w:val="de-DE"/>
        </w:rPr>
        <w:t>Thema:</w:t>
      </w:r>
      <w:r w:rsidRPr="00313818">
        <w:rPr>
          <w:i/>
          <w:iCs/>
          <w:sz w:val="28"/>
          <w:szCs w:val="28"/>
          <w:lang w:val="de-DE"/>
        </w:rPr>
        <w:t>Bewerbungsschreiben: Lebenslauf</w:t>
      </w:r>
    </w:p>
    <w:p w:rsidR="005932A6" w:rsidRPr="00313818" w:rsidRDefault="005932A6" w:rsidP="00385097">
      <w:pPr>
        <w:numPr>
          <w:ilvl w:val="0"/>
          <w:numId w:val="22"/>
        </w:numPr>
        <w:spacing w:line="360" w:lineRule="auto"/>
        <w:rPr>
          <w:sz w:val="28"/>
          <w:szCs w:val="28"/>
        </w:rPr>
      </w:pPr>
      <w:proofErr w:type="spellStart"/>
      <w:r w:rsidRPr="00313818">
        <w:rPr>
          <w:sz w:val="28"/>
          <w:szCs w:val="28"/>
        </w:rPr>
        <w:t>Ressourcen</w:t>
      </w:r>
      <w:proofErr w:type="spellEnd"/>
      <w:r w:rsidRPr="00313818">
        <w:rPr>
          <w:sz w:val="28"/>
          <w:szCs w:val="28"/>
        </w:rPr>
        <w:t xml:space="preserve"> : </w:t>
      </w:r>
      <w:r w:rsidRPr="00313818">
        <w:rPr>
          <w:i/>
          <w:iCs/>
          <w:sz w:val="28"/>
          <w:szCs w:val="28"/>
        </w:rPr>
        <w:t xml:space="preserve">Pinterest </w:t>
      </w:r>
    </w:p>
    <w:p w:rsidR="005932A6" w:rsidRPr="00313818" w:rsidRDefault="005932A6" w:rsidP="005B1E41">
      <w:pPr>
        <w:numPr>
          <w:ilvl w:val="0"/>
          <w:numId w:val="22"/>
        </w:numPr>
        <w:spacing w:line="360" w:lineRule="auto"/>
        <w:rPr>
          <w:sz w:val="28"/>
          <w:szCs w:val="28"/>
          <w:lang w:val="de-DE"/>
        </w:rPr>
      </w:pPr>
      <w:r w:rsidRPr="00313818">
        <w:rPr>
          <w:sz w:val="28"/>
          <w:szCs w:val="28"/>
          <w:lang w:val="de-DE"/>
        </w:rPr>
        <w:t>Aufgabe im Klassenraum: Studierende schreiben ihren eigenen Lebenslauf anhand verschiedener Modelle, die sie zuvor auf</w:t>
      </w:r>
      <w:r w:rsidRPr="00313818">
        <w:rPr>
          <w:i/>
          <w:sz w:val="28"/>
          <w:szCs w:val="28"/>
          <w:lang w:val="de-DE"/>
        </w:rPr>
        <w:t xml:space="preserve"> </w:t>
      </w:r>
      <w:proofErr w:type="spellStart"/>
      <w:r w:rsidRPr="00313818">
        <w:rPr>
          <w:i/>
          <w:sz w:val="28"/>
          <w:szCs w:val="28"/>
          <w:lang w:val="de-DE"/>
        </w:rPr>
        <w:t>Pinterest</w:t>
      </w:r>
      <w:proofErr w:type="spellEnd"/>
      <w:ins w:id="2" w:author="Meike" w:date="2017-10-23T19:18:00Z">
        <w:r w:rsidRPr="00313818">
          <w:rPr>
            <w:i/>
            <w:sz w:val="28"/>
            <w:szCs w:val="28"/>
            <w:lang w:val="de-DE"/>
          </w:rPr>
          <w:t xml:space="preserve"> </w:t>
        </w:r>
      </w:ins>
      <w:r w:rsidRPr="00313818">
        <w:rPr>
          <w:i/>
          <w:sz w:val="28"/>
          <w:szCs w:val="28"/>
          <w:lang w:val="de-DE"/>
        </w:rPr>
        <w:t xml:space="preserve"> </w:t>
      </w:r>
      <w:r w:rsidRPr="00313818">
        <w:rPr>
          <w:sz w:val="28"/>
          <w:szCs w:val="28"/>
          <w:lang w:val="de-DE"/>
        </w:rPr>
        <w:t>gesehen haben. &lt;</w:t>
      </w:r>
      <w:hyperlink r:id="rId8" w:history="1">
        <w:r w:rsidRPr="00313818">
          <w:rPr>
            <w:rStyle w:val="Hyperlink"/>
            <w:color w:val="auto"/>
            <w:sz w:val="28"/>
            <w:szCs w:val="28"/>
            <w:lang w:val="de-DE"/>
          </w:rPr>
          <w:t>https</w:t>
        </w:r>
      </w:hyperlink>
      <w:hyperlink r:id="rId9" w:history="1">
        <w:r w:rsidRPr="00313818">
          <w:rPr>
            <w:rStyle w:val="Hyperlink"/>
            <w:color w:val="auto"/>
            <w:sz w:val="28"/>
            <w:szCs w:val="28"/>
            <w:lang w:val="de-DE"/>
          </w:rPr>
          <w:t>://</w:t>
        </w:r>
      </w:hyperlink>
      <w:hyperlink r:id="rId10" w:history="1">
        <w:r w:rsidRPr="00313818">
          <w:rPr>
            <w:rStyle w:val="Hyperlink"/>
            <w:color w:val="auto"/>
            <w:sz w:val="28"/>
            <w:szCs w:val="28"/>
            <w:lang w:val="de-DE"/>
          </w:rPr>
          <w:t>www.pinterest.com/lebenslauftipps/</w:t>
        </w:r>
      </w:hyperlink>
      <w:r w:rsidRPr="00313818">
        <w:rPr>
          <w:sz w:val="28"/>
          <w:szCs w:val="28"/>
          <w:u w:val="single"/>
          <w:lang w:val="de-DE"/>
        </w:rPr>
        <w:t>lebenslauf-vorlagen-muster/&gt;</w:t>
      </w:r>
    </w:p>
    <w:p w:rsidR="005932A6" w:rsidRPr="00313818" w:rsidRDefault="005932A6" w:rsidP="005B1E41">
      <w:pPr>
        <w:numPr>
          <w:ilvl w:val="0"/>
          <w:numId w:val="22"/>
        </w:numPr>
        <w:spacing w:line="360" w:lineRule="auto"/>
        <w:jc w:val="both"/>
        <w:rPr>
          <w:sz w:val="28"/>
          <w:szCs w:val="28"/>
          <w:lang w:val="de-DE"/>
        </w:rPr>
      </w:pPr>
      <w:r w:rsidRPr="00313818">
        <w:rPr>
          <w:sz w:val="28"/>
          <w:szCs w:val="28"/>
          <w:lang w:val="de-DE"/>
        </w:rPr>
        <w:t>Individuelle Aufgabe: Motivationsbrief schreiben</w:t>
      </w:r>
    </w:p>
    <w:p w:rsidR="005932A6" w:rsidRPr="00313818" w:rsidRDefault="005932A6" w:rsidP="00A62EA8">
      <w:pPr>
        <w:rPr>
          <w:sz w:val="28"/>
          <w:szCs w:val="28"/>
          <w:lang w:val="de-DE"/>
        </w:rPr>
      </w:pPr>
    </w:p>
    <w:p w:rsidR="005932A6" w:rsidRPr="00313818" w:rsidRDefault="005932A6" w:rsidP="00A62EA8">
      <w:pPr>
        <w:rPr>
          <w:sz w:val="28"/>
          <w:szCs w:val="28"/>
          <w:lang w:val="de-DE"/>
        </w:rPr>
      </w:pPr>
    </w:p>
    <w:p w:rsidR="005932A6" w:rsidRPr="00313818" w:rsidRDefault="005932A6" w:rsidP="00A62EA8">
      <w:pPr>
        <w:rPr>
          <w:sz w:val="28"/>
          <w:szCs w:val="28"/>
          <w:u w:val="single"/>
          <w:lang w:val="de-DE"/>
        </w:rPr>
      </w:pPr>
    </w:p>
    <w:p w:rsidR="005932A6" w:rsidRPr="00313818" w:rsidRDefault="005932A6" w:rsidP="00A62EA8">
      <w:pPr>
        <w:rPr>
          <w:sz w:val="28"/>
          <w:szCs w:val="28"/>
          <w:u w:val="single"/>
          <w:lang w:val="de-DE"/>
        </w:rPr>
      </w:pPr>
      <w:r w:rsidRPr="00313818">
        <w:rPr>
          <w:sz w:val="28"/>
          <w:szCs w:val="28"/>
          <w:u w:val="single"/>
          <w:lang w:val="de-DE"/>
        </w:rPr>
        <w:t>Bewertung der im Unterricht eingesetzten Internetressourcen</w:t>
      </w:r>
    </w:p>
    <w:p w:rsidR="005932A6" w:rsidRPr="00313818" w:rsidRDefault="00313818" w:rsidP="00A62EA8">
      <w:pPr>
        <w:rPr>
          <w:sz w:val="28"/>
          <w:szCs w:val="28"/>
          <w:lang w:val="de-DE"/>
        </w:rPr>
      </w:pPr>
      <w:r w:rsidRPr="00313818">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style="width:450.4pt;height:267.9pt;visibility:visible">
            <v:imagedata r:id="rId11" o:title=""/>
          </v:shape>
        </w:pict>
      </w:r>
    </w:p>
    <w:p w:rsidR="005932A6" w:rsidRPr="00313818" w:rsidRDefault="005932A6" w:rsidP="00965B89">
      <w:pPr>
        <w:spacing w:line="360" w:lineRule="auto"/>
        <w:rPr>
          <w:sz w:val="28"/>
          <w:szCs w:val="28"/>
          <w:lang w:val="de-DE"/>
        </w:rPr>
      </w:pPr>
    </w:p>
    <w:p w:rsidR="005932A6" w:rsidRPr="00313818" w:rsidRDefault="005932A6" w:rsidP="006824AA">
      <w:pPr>
        <w:spacing w:line="360" w:lineRule="auto"/>
        <w:ind w:firstLine="720"/>
        <w:jc w:val="both"/>
        <w:rPr>
          <w:b/>
          <w:sz w:val="28"/>
          <w:szCs w:val="28"/>
          <w:lang w:val="de-DE"/>
        </w:rPr>
      </w:pPr>
      <w:r w:rsidRPr="00313818">
        <w:rPr>
          <w:b/>
          <w:sz w:val="28"/>
          <w:szCs w:val="28"/>
          <w:lang w:val="de-DE"/>
        </w:rPr>
        <w:t xml:space="preserve">Studierende bewerteten die Nutzung von </w:t>
      </w:r>
      <w:r w:rsidRPr="00313818">
        <w:rPr>
          <w:b/>
          <w:i/>
          <w:sz w:val="28"/>
          <w:szCs w:val="28"/>
          <w:lang w:val="de-DE"/>
        </w:rPr>
        <w:t>YouTube</w:t>
      </w:r>
      <w:r w:rsidRPr="00313818">
        <w:rPr>
          <w:b/>
          <w:sz w:val="28"/>
          <w:szCs w:val="28"/>
          <w:lang w:val="de-DE"/>
        </w:rPr>
        <w:t xml:space="preserve"> im Unterricht als die Beste, die interaktive </w:t>
      </w:r>
      <w:r w:rsidRPr="00313818">
        <w:rPr>
          <w:b/>
          <w:i/>
          <w:sz w:val="28"/>
          <w:szCs w:val="28"/>
          <w:lang w:val="de-DE"/>
        </w:rPr>
        <w:t xml:space="preserve">ZDF-Webseite </w:t>
      </w:r>
      <w:r w:rsidRPr="00313818">
        <w:rPr>
          <w:b/>
          <w:sz w:val="28"/>
          <w:szCs w:val="28"/>
          <w:lang w:val="de-DE"/>
        </w:rPr>
        <w:t xml:space="preserve">wurde auf Platz zwei (2) eingestuft und sie platzierten </w:t>
      </w:r>
      <w:proofErr w:type="spellStart"/>
      <w:r w:rsidRPr="00313818">
        <w:rPr>
          <w:b/>
          <w:i/>
          <w:sz w:val="28"/>
          <w:szCs w:val="28"/>
          <w:lang w:val="de-DE"/>
        </w:rPr>
        <w:t>Pinterest</w:t>
      </w:r>
      <w:proofErr w:type="spellEnd"/>
      <w:r w:rsidRPr="00313818">
        <w:rPr>
          <w:b/>
          <w:sz w:val="28"/>
          <w:szCs w:val="28"/>
          <w:lang w:val="de-DE"/>
        </w:rPr>
        <w:t xml:space="preserve"> und </w:t>
      </w:r>
      <w:proofErr w:type="spellStart"/>
      <w:r w:rsidRPr="00313818">
        <w:rPr>
          <w:b/>
          <w:i/>
          <w:sz w:val="28"/>
          <w:szCs w:val="28"/>
          <w:lang w:val="de-DE"/>
        </w:rPr>
        <w:t>Slideshare</w:t>
      </w:r>
      <w:proofErr w:type="spellEnd"/>
      <w:r w:rsidRPr="00313818">
        <w:rPr>
          <w:b/>
          <w:sz w:val="28"/>
          <w:szCs w:val="28"/>
          <w:lang w:val="de-DE"/>
        </w:rPr>
        <w:t xml:space="preserve"> auf dem dritten Platz. Die Themen auf </w:t>
      </w:r>
      <w:r w:rsidRPr="00313818">
        <w:rPr>
          <w:b/>
          <w:i/>
          <w:sz w:val="28"/>
          <w:szCs w:val="28"/>
          <w:lang w:val="de-DE"/>
        </w:rPr>
        <w:t>YouTube</w:t>
      </w:r>
      <w:r w:rsidRPr="00313818">
        <w:rPr>
          <w:b/>
          <w:sz w:val="28"/>
          <w:szCs w:val="28"/>
          <w:lang w:val="de-DE"/>
        </w:rPr>
        <w:t xml:space="preserve">, die sich mit den männlich-weiblichen Beziehungen befassten, wie das Stand-up und die Übersetzung eines Dialogs aus der </w:t>
      </w:r>
      <w:r w:rsidRPr="00313818">
        <w:rPr>
          <w:b/>
          <w:sz w:val="28"/>
          <w:szCs w:val="28"/>
          <w:lang w:val="de-DE"/>
        </w:rPr>
        <w:lastRenderedPageBreak/>
        <w:t xml:space="preserve">beliebten Sitcom </w:t>
      </w:r>
      <w:proofErr w:type="spellStart"/>
      <w:r w:rsidRPr="00313818">
        <w:rPr>
          <w:b/>
          <w:i/>
          <w:sz w:val="28"/>
          <w:szCs w:val="28"/>
          <w:lang w:val="de-DE"/>
        </w:rPr>
        <w:t>Andrija</w:t>
      </w:r>
      <w:proofErr w:type="spellEnd"/>
      <w:r w:rsidRPr="00313818">
        <w:rPr>
          <w:b/>
          <w:i/>
          <w:sz w:val="28"/>
          <w:szCs w:val="28"/>
          <w:lang w:val="de-DE"/>
        </w:rPr>
        <w:t xml:space="preserve"> und </w:t>
      </w:r>
      <w:proofErr w:type="spellStart"/>
      <w:r w:rsidRPr="00313818">
        <w:rPr>
          <w:b/>
          <w:i/>
          <w:sz w:val="28"/>
          <w:szCs w:val="28"/>
          <w:lang w:val="de-DE"/>
        </w:rPr>
        <w:t>Andjelka</w:t>
      </w:r>
      <w:proofErr w:type="spellEnd"/>
      <w:r w:rsidRPr="00313818">
        <w:rPr>
          <w:b/>
          <w:sz w:val="28"/>
          <w:szCs w:val="28"/>
          <w:lang w:val="de-DE"/>
        </w:rPr>
        <w:t xml:space="preserve">, waren für sie die interessantesten Themen. </w:t>
      </w:r>
    </w:p>
    <w:p w:rsidR="005932A6" w:rsidRPr="00313818" w:rsidRDefault="005932A6" w:rsidP="0041277C">
      <w:pPr>
        <w:spacing w:line="360" w:lineRule="auto"/>
        <w:ind w:firstLine="720"/>
        <w:rPr>
          <w:sz w:val="28"/>
          <w:szCs w:val="28"/>
          <w:lang w:val="de-DE"/>
        </w:rPr>
      </w:pPr>
    </w:p>
    <w:p w:rsidR="005932A6" w:rsidRPr="00313818" w:rsidRDefault="005932A6" w:rsidP="002378B1">
      <w:pPr>
        <w:spacing w:line="360" w:lineRule="auto"/>
        <w:ind w:firstLine="720"/>
        <w:rPr>
          <w:sz w:val="28"/>
          <w:szCs w:val="28"/>
          <w:u w:val="single"/>
          <w:lang w:val="de-DE"/>
        </w:rPr>
      </w:pPr>
      <w:r w:rsidRPr="00313818">
        <w:rPr>
          <w:sz w:val="28"/>
          <w:szCs w:val="28"/>
          <w:u w:val="single"/>
          <w:lang w:val="de-DE"/>
        </w:rPr>
        <w:t>Individuelle Nutzung von Internetressourcen für Sprachzwecke zu Hause:</w:t>
      </w:r>
      <w:r w:rsidRPr="00313818">
        <w:rPr>
          <w:sz w:val="28"/>
          <w:szCs w:val="28"/>
          <w:lang w:val="de-DE"/>
        </w:rPr>
        <w:t xml:space="preserve"> Studierende bevorzugten Internetressourcen mit Wörterbüchern und Filme anstatt Foren, Chats oder Radio-Sender. In der Mitte sind verschiedene Artikel und Online-TV-Sender.</w:t>
      </w:r>
    </w:p>
    <w:p w:rsidR="005932A6" w:rsidRPr="00313818" w:rsidRDefault="005932A6" w:rsidP="008B1827">
      <w:pPr>
        <w:numPr>
          <w:ilvl w:val="0"/>
          <w:numId w:val="27"/>
        </w:numPr>
        <w:spacing w:line="360" w:lineRule="auto"/>
        <w:rPr>
          <w:sz w:val="28"/>
          <w:szCs w:val="28"/>
          <w:lang w:val="en-GB"/>
        </w:rPr>
      </w:pPr>
      <w:r w:rsidRPr="00313818">
        <w:rPr>
          <w:sz w:val="28"/>
          <w:szCs w:val="28"/>
          <w:lang w:val="de-DE"/>
        </w:rPr>
        <w:t xml:space="preserve">Wortsuche </w:t>
      </w:r>
      <w:r w:rsidRPr="00313818">
        <w:rPr>
          <w:sz w:val="28"/>
          <w:szCs w:val="28"/>
          <w:lang w:val="de-DE"/>
        </w:rPr>
        <w:tab/>
      </w:r>
      <w:r w:rsidRPr="00313818">
        <w:rPr>
          <w:sz w:val="28"/>
          <w:szCs w:val="28"/>
          <w:lang w:val="de-DE"/>
        </w:rPr>
        <w:tab/>
        <w:t>76.32 %</w:t>
      </w:r>
    </w:p>
    <w:p w:rsidR="005932A6" w:rsidRPr="00313818" w:rsidRDefault="005932A6" w:rsidP="008B1827">
      <w:pPr>
        <w:numPr>
          <w:ilvl w:val="0"/>
          <w:numId w:val="27"/>
        </w:numPr>
        <w:spacing w:line="360" w:lineRule="auto"/>
        <w:rPr>
          <w:sz w:val="28"/>
          <w:szCs w:val="28"/>
          <w:lang w:val="de-DE"/>
        </w:rPr>
      </w:pPr>
      <w:r w:rsidRPr="00313818">
        <w:rPr>
          <w:sz w:val="28"/>
          <w:szCs w:val="28"/>
          <w:lang w:val="de-DE"/>
        </w:rPr>
        <w:t>Filme</w:t>
      </w:r>
      <w:r w:rsidRPr="00313818">
        <w:rPr>
          <w:sz w:val="28"/>
          <w:szCs w:val="28"/>
          <w:lang w:val="de-DE"/>
        </w:rPr>
        <w:tab/>
      </w:r>
      <w:r w:rsidRPr="00313818">
        <w:rPr>
          <w:sz w:val="28"/>
          <w:szCs w:val="28"/>
          <w:lang w:val="de-DE"/>
        </w:rPr>
        <w:tab/>
      </w:r>
      <w:r w:rsidRPr="00313818">
        <w:rPr>
          <w:sz w:val="28"/>
          <w:szCs w:val="28"/>
          <w:lang w:val="de-DE"/>
        </w:rPr>
        <w:tab/>
        <w:t>44.74 %</w:t>
      </w:r>
      <w:r w:rsidRPr="00313818">
        <w:rPr>
          <w:sz w:val="28"/>
          <w:szCs w:val="28"/>
          <w:lang w:val="de-DE"/>
        </w:rPr>
        <w:tab/>
      </w:r>
      <w:r w:rsidRPr="00313818">
        <w:rPr>
          <w:sz w:val="28"/>
          <w:szCs w:val="28"/>
          <w:lang w:val="de-DE"/>
        </w:rPr>
        <w:tab/>
      </w:r>
    </w:p>
    <w:p w:rsidR="005932A6" w:rsidRPr="00313818" w:rsidRDefault="005932A6" w:rsidP="008B1827">
      <w:pPr>
        <w:numPr>
          <w:ilvl w:val="0"/>
          <w:numId w:val="27"/>
        </w:numPr>
        <w:spacing w:line="360" w:lineRule="auto"/>
        <w:rPr>
          <w:sz w:val="28"/>
          <w:szCs w:val="28"/>
          <w:lang w:val="de-DE"/>
        </w:rPr>
      </w:pPr>
      <w:r w:rsidRPr="00313818">
        <w:rPr>
          <w:sz w:val="28"/>
          <w:szCs w:val="28"/>
          <w:lang w:val="de-DE"/>
        </w:rPr>
        <w:t xml:space="preserve">Artikel       </w:t>
      </w:r>
      <w:r w:rsidRPr="00313818">
        <w:rPr>
          <w:sz w:val="28"/>
          <w:szCs w:val="28"/>
          <w:lang w:val="de-DE"/>
        </w:rPr>
        <w:tab/>
      </w:r>
      <w:r w:rsidRPr="00313818">
        <w:rPr>
          <w:sz w:val="28"/>
          <w:szCs w:val="28"/>
          <w:lang w:val="de-DE"/>
        </w:rPr>
        <w:tab/>
        <w:t>28.95 %</w:t>
      </w:r>
      <w:r w:rsidRPr="00313818">
        <w:rPr>
          <w:sz w:val="28"/>
          <w:szCs w:val="28"/>
          <w:lang w:val="de-DE"/>
        </w:rPr>
        <w:tab/>
      </w:r>
    </w:p>
    <w:p w:rsidR="005932A6" w:rsidRPr="00313818" w:rsidRDefault="005932A6" w:rsidP="008B1827">
      <w:pPr>
        <w:numPr>
          <w:ilvl w:val="0"/>
          <w:numId w:val="27"/>
        </w:numPr>
        <w:spacing w:line="360" w:lineRule="auto"/>
        <w:rPr>
          <w:sz w:val="28"/>
          <w:szCs w:val="28"/>
          <w:lang w:val="de-DE"/>
        </w:rPr>
      </w:pPr>
      <w:r w:rsidRPr="00313818">
        <w:rPr>
          <w:sz w:val="28"/>
          <w:szCs w:val="28"/>
          <w:lang w:val="de-DE"/>
        </w:rPr>
        <w:t>Online TV</w:t>
      </w:r>
      <w:r w:rsidRPr="00313818">
        <w:rPr>
          <w:sz w:val="28"/>
          <w:szCs w:val="28"/>
          <w:lang w:val="de-DE"/>
        </w:rPr>
        <w:tab/>
      </w:r>
      <w:r w:rsidRPr="00313818">
        <w:rPr>
          <w:sz w:val="28"/>
          <w:szCs w:val="28"/>
          <w:lang w:val="de-DE"/>
        </w:rPr>
        <w:tab/>
        <w:t>26.32 %</w:t>
      </w:r>
      <w:r w:rsidRPr="00313818">
        <w:rPr>
          <w:sz w:val="28"/>
          <w:szCs w:val="28"/>
          <w:lang w:val="de-DE"/>
        </w:rPr>
        <w:tab/>
      </w:r>
    </w:p>
    <w:p w:rsidR="005932A6" w:rsidRPr="00313818" w:rsidRDefault="005932A6" w:rsidP="008B1827">
      <w:pPr>
        <w:numPr>
          <w:ilvl w:val="0"/>
          <w:numId w:val="27"/>
        </w:numPr>
        <w:spacing w:line="360" w:lineRule="auto"/>
        <w:rPr>
          <w:sz w:val="28"/>
          <w:szCs w:val="28"/>
          <w:lang w:val="de-DE"/>
        </w:rPr>
      </w:pPr>
      <w:r w:rsidRPr="00313818">
        <w:rPr>
          <w:sz w:val="28"/>
          <w:szCs w:val="28"/>
          <w:lang w:val="de-DE"/>
        </w:rPr>
        <w:t>Radio</w:t>
      </w:r>
      <w:r w:rsidRPr="00313818">
        <w:rPr>
          <w:sz w:val="28"/>
          <w:szCs w:val="28"/>
          <w:lang w:val="de-DE"/>
        </w:rPr>
        <w:tab/>
      </w:r>
      <w:r w:rsidRPr="00313818">
        <w:rPr>
          <w:sz w:val="28"/>
          <w:szCs w:val="28"/>
          <w:lang w:val="de-DE"/>
        </w:rPr>
        <w:tab/>
        <w:t>10.53 %</w:t>
      </w:r>
    </w:p>
    <w:p w:rsidR="005932A6" w:rsidRPr="00313818" w:rsidRDefault="005932A6" w:rsidP="008B1827">
      <w:pPr>
        <w:numPr>
          <w:ilvl w:val="0"/>
          <w:numId w:val="27"/>
        </w:numPr>
        <w:spacing w:line="360" w:lineRule="auto"/>
        <w:rPr>
          <w:sz w:val="28"/>
          <w:szCs w:val="28"/>
          <w:lang w:val="de-DE"/>
        </w:rPr>
      </w:pPr>
      <w:r w:rsidRPr="00313818">
        <w:rPr>
          <w:sz w:val="28"/>
          <w:szCs w:val="28"/>
          <w:lang w:val="de-DE"/>
        </w:rPr>
        <w:t>Sonstiges: Musik, Bücher  7.89 %</w:t>
      </w:r>
      <w:r w:rsidRPr="00313818">
        <w:rPr>
          <w:sz w:val="28"/>
          <w:szCs w:val="28"/>
          <w:lang w:val="de-DE"/>
        </w:rPr>
        <w:tab/>
      </w:r>
    </w:p>
    <w:p w:rsidR="005932A6" w:rsidRPr="00313818" w:rsidRDefault="005932A6" w:rsidP="008B1827">
      <w:pPr>
        <w:spacing w:line="360" w:lineRule="auto"/>
        <w:ind w:firstLine="360"/>
        <w:rPr>
          <w:sz w:val="28"/>
          <w:szCs w:val="28"/>
          <w:lang w:val="de-DE"/>
        </w:rPr>
      </w:pPr>
      <w:r w:rsidRPr="00313818">
        <w:rPr>
          <w:sz w:val="28"/>
          <w:szCs w:val="28"/>
          <w:lang w:val="de-DE"/>
        </w:rPr>
        <w:t>7.  Foren</w:t>
      </w:r>
      <w:r w:rsidRPr="00313818">
        <w:rPr>
          <w:sz w:val="28"/>
          <w:szCs w:val="28"/>
          <w:lang w:val="de-DE"/>
        </w:rPr>
        <w:tab/>
      </w:r>
      <w:r w:rsidRPr="00313818">
        <w:rPr>
          <w:sz w:val="28"/>
          <w:szCs w:val="28"/>
          <w:lang w:val="de-DE"/>
        </w:rPr>
        <w:tab/>
        <w:t>5.26   %</w:t>
      </w:r>
    </w:p>
    <w:p w:rsidR="005932A6" w:rsidRPr="00313818" w:rsidRDefault="005932A6" w:rsidP="0041277C">
      <w:pPr>
        <w:spacing w:line="360" w:lineRule="auto"/>
        <w:ind w:firstLine="720"/>
        <w:rPr>
          <w:sz w:val="28"/>
          <w:szCs w:val="28"/>
          <w:lang w:val="de-DE"/>
        </w:rPr>
      </w:pPr>
    </w:p>
    <w:p w:rsidR="005932A6" w:rsidRPr="00313818" w:rsidRDefault="005932A6" w:rsidP="002378B1">
      <w:pPr>
        <w:spacing w:line="360" w:lineRule="auto"/>
        <w:ind w:firstLine="720"/>
        <w:rPr>
          <w:sz w:val="28"/>
          <w:szCs w:val="28"/>
          <w:lang w:val="de-DE"/>
        </w:rPr>
      </w:pPr>
    </w:p>
    <w:p w:rsidR="005932A6" w:rsidRPr="00313818" w:rsidRDefault="005932A6" w:rsidP="002378B1">
      <w:pPr>
        <w:spacing w:line="360" w:lineRule="auto"/>
        <w:ind w:firstLine="360"/>
        <w:jc w:val="both"/>
        <w:rPr>
          <w:sz w:val="28"/>
          <w:szCs w:val="28"/>
          <w:u w:val="single"/>
          <w:lang w:val="de-DE"/>
        </w:rPr>
      </w:pPr>
      <w:r w:rsidRPr="00313818">
        <w:rPr>
          <w:sz w:val="28"/>
          <w:szCs w:val="28"/>
          <w:u w:val="single"/>
          <w:lang w:val="de-DE"/>
        </w:rPr>
        <w:t>Motivationsaktivitäten im Unterricht:</w:t>
      </w:r>
      <w:r w:rsidRPr="00313818">
        <w:rPr>
          <w:sz w:val="28"/>
          <w:szCs w:val="28"/>
          <w:lang w:val="de-DE"/>
        </w:rPr>
        <w:t xml:space="preserve"> Überraschenderweise fanden die Studierenden die Grammatikübungen sehr motivierend. Die Kursbuchtexte sind auf dem zweiten Platz zusammen mit den zusätzlichen Online-Ressourcen. Weniger motivierend fanden sie die Übersetzung mancher Texte, das audiovisuelle Kursbuchmaterial und die Diskussion im Unterricht.</w:t>
      </w:r>
    </w:p>
    <w:p w:rsidR="005932A6" w:rsidRPr="00313818" w:rsidRDefault="005932A6" w:rsidP="00B50B1E">
      <w:pPr>
        <w:numPr>
          <w:ilvl w:val="0"/>
          <w:numId w:val="28"/>
        </w:numPr>
        <w:spacing w:line="360" w:lineRule="auto"/>
        <w:jc w:val="both"/>
        <w:rPr>
          <w:sz w:val="28"/>
          <w:szCs w:val="28"/>
          <w:lang w:val="de-DE"/>
        </w:rPr>
      </w:pPr>
      <w:r w:rsidRPr="00313818">
        <w:rPr>
          <w:sz w:val="28"/>
          <w:szCs w:val="28"/>
          <w:lang w:val="de-DE"/>
        </w:rPr>
        <w:t>Grammatikübungen</w:t>
      </w:r>
      <w:r w:rsidRPr="00313818">
        <w:rPr>
          <w:sz w:val="28"/>
          <w:szCs w:val="28"/>
          <w:lang w:val="de-DE"/>
        </w:rPr>
        <w:tab/>
      </w:r>
      <w:r w:rsidRPr="00313818">
        <w:rPr>
          <w:sz w:val="28"/>
          <w:szCs w:val="28"/>
          <w:lang w:val="de-DE"/>
        </w:rPr>
        <w:tab/>
      </w:r>
      <w:r w:rsidRPr="00313818">
        <w:rPr>
          <w:sz w:val="28"/>
          <w:szCs w:val="28"/>
          <w:lang w:val="de-DE"/>
        </w:rPr>
        <w:tab/>
      </w:r>
      <w:r w:rsidRPr="00313818">
        <w:rPr>
          <w:sz w:val="28"/>
          <w:szCs w:val="28"/>
          <w:lang w:val="de-DE"/>
        </w:rPr>
        <w:tab/>
        <w:t>57.89%</w:t>
      </w:r>
    </w:p>
    <w:p w:rsidR="005932A6" w:rsidRPr="00313818" w:rsidRDefault="005932A6" w:rsidP="00B50B1E">
      <w:pPr>
        <w:numPr>
          <w:ilvl w:val="0"/>
          <w:numId w:val="28"/>
        </w:numPr>
        <w:spacing w:line="360" w:lineRule="auto"/>
        <w:jc w:val="both"/>
        <w:rPr>
          <w:sz w:val="28"/>
          <w:szCs w:val="28"/>
          <w:lang w:val="de-DE"/>
        </w:rPr>
      </w:pPr>
      <w:r w:rsidRPr="00313818">
        <w:rPr>
          <w:sz w:val="28"/>
          <w:szCs w:val="28"/>
          <w:lang w:val="de-DE"/>
        </w:rPr>
        <w:t>Texte im Kursbuch</w:t>
      </w:r>
      <w:r w:rsidRPr="00313818">
        <w:rPr>
          <w:sz w:val="28"/>
          <w:szCs w:val="28"/>
          <w:lang w:val="de-DE"/>
        </w:rPr>
        <w:tab/>
      </w:r>
      <w:r w:rsidRPr="00313818">
        <w:rPr>
          <w:sz w:val="28"/>
          <w:szCs w:val="28"/>
          <w:lang w:val="de-DE"/>
        </w:rPr>
        <w:tab/>
      </w:r>
      <w:r w:rsidRPr="00313818">
        <w:rPr>
          <w:sz w:val="28"/>
          <w:szCs w:val="28"/>
          <w:lang w:val="de-DE"/>
        </w:rPr>
        <w:tab/>
      </w:r>
      <w:r w:rsidRPr="00313818">
        <w:rPr>
          <w:sz w:val="28"/>
          <w:szCs w:val="28"/>
          <w:lang w:val="de-DE"/>
        </w:rPr>
        <w:tab/>
        <w:t>26.3%</w:t>
      </w:r>
      <w:r w:rsidRPr="00313818">
        <w:rPr>
          <w:sz w:val="28"/>
          <w:szCs w:val="28"/>
          <w:lang w:val="de-DE"/>
        </w:rPr>
        <w:tab/>
      </w:r>
    </w:p>
    <w:p w:rsidR="005932A6" w:rsidRPr="00313818" w:rsidRDefault="005932A6" w:rsidP="00B50B1E">
      <w:pPr>
        <w:numPr>
          <w:ilvl w:val="0"/>
          <w:numId w:val="28"/>
        </w:numPr>
        <w:spacing w:line="360" w:lineRule="auto"/>
        <w:jc w:val="both"/>
        <w:rPr>
          <w:sz w:val="28"/>
          <w:szCs w:val="28"/>
          <w:lang w:val="de-DE"/>
        </w:rPr>
      </w:pPr>
      <w:r w:rsidRPr="00313818">
        <w:rPr>
          <w:sz w:val="28"/>
          <w:szCs w:val="28"/>
          <w:lang w:val="de-DE"/>
        </w:rPr>
        <w:t>zusätzliche Online-Ressourcen</w:t>
      </w:r>
      <w:r w:rsidRPr="00313818">
        <w:rPr>
          <w:sz w:val="28"/>
          <w:szCs w:val="28"/>
          <w:lang w:val="de-DE"/>
        </w:rPr>
        <w:tab/>
      </w:r>
      <w:r w:rsidRPr="00313818">
        <w:rPr>
          <w:sz w:val="28"/>
          <w:szCs w:val="28"/>
          <w:lang w:val="de-DE"/>
        </w:rPr>
        <w:tab/>
        <w:t>21.05%</w:t>
      </w:r>
    </w:p>
    <w:p w:rsidR="005932A6" w:rsidRPr="00313818" w:rsidRDefault="005932A6" w:rsidP="00B50B1E">
      <w:pPr>
        <w:numPr>
          <w:ilvl w:val="0"/>
          <w:numId w:val="28"/>
        </w:numPr>
        <w:spacing w:line="360" w:lineRule="auto"/>
        <w:jc w:val="both"/>
        <w:rPr>
          <w:sz w:val="28"/>
          <w:szCs w:val="28"/>
          <w:lang w:val="de-DE"/>
        </w:rPr>
      </w:pPr>
      <w:r w:rsidRPr="00313818">
        <w:rPr>
          <w:sz w:val="28"/>
          <w:szCs w:val="28"/>
          <w:lang w:val="de-DE"/>
        </w:rPr>
        <w:t>Übersetzung</w:t>
      </w:r>
      <w:r w:rsidRPr="00313818">
        <w:rPr>
          <w:sz w:val="28"/>
          <w:szCs w:val="28"/>
          <w:lang w:val="de-DE"/>
        </w:rPr>
        <w:tab/>
        <w:t xml:space="preserve">    </w:t>
      </w:r>
      <w:r w:rsidRPr="00313818">
        <w:rPr>
          <w:sz w:val="28"/>
          <w:szCs w:val="28"/>
          <w:lang w:val="de-DE"/>
        </w:rPr>
        <w:tab/>
      </w:r>
      <w:r w:rsidRPr="00313818">
        <w:rPr>
          <w:sz w:val="28"/>
          <w:szCs w:val="28"/>
          <w:lang w:val="de-DE"/>
        </w:rPr>
        <w:tab/>
      </w:r>
      <w:r w:rsidRPr="00313818">
        <w:rPr>
          <w:sz w:val="28"/>
          <w:szCs w:val="28"/>
          <w:lang w:val="de-DE"/>
        </w:rPr>
        <w:tab/>
      </w:r>
      <w:r w:rsidRPr="00313818">
        <w:rPr>
          <w:sz w:val="28"/>
          <w:szCs w:val="28"/>
          <w:lang w:val="de-DE"/>
        </w:rPr>
        <w:tab/>
        <w:t>18.4%</w:t>
      </w:r>
      <w:r w:rsidRPr="00313818">
        <w:rPr>
          <w:sz w:val="28"/>
          <w:szCs w:val="28"/>
          <w:lang w:val="de-DE"/>
        </w:rPr>
        <w:tab/>
      </w:r>
    </w:p>
    <w:p w:rsidR="005932A6" w:rsidRPr="00313818" w:rsidRDefault="005932A6" w:rsidP="00B50B1E">
      <w:pPr>
        <w:numPr>
          <w:ilvl w:val="0"/>
          <w:numId w:val="28"/>
        </w:numPr>
        <w:spacing w:line="360" w:lineRule="auto"/>
        <w:jc w:val="both"/>
        <w:rPr>
          <w:sz w:val="28"/>
          <w:szCs w:val="28"/>
          <w:lang w:val="de-DE"/>
        </w:rPr>
      </w:pPr>
      <w:r w:rsidRPr="00313818">
        <w:rPr>
          <w:sz w:val="28"/>
          <w:szCs w:val="28"/>
          <w:lang w:val="de-DE"/>
        </w:rPr>
        <w:t>Audio-visuelles Kursbuchmaterial</w:t>
      </w:r>
      <w:r w:rsidRPr="00313818">
        <w:rPr>
          <w:sz w:val="28"/>
          <w:szCs w:val="28"/>
          <w:lang w:val="de-DE"/>
        </w:rPr>
        <w:tab/>
      </w:r>
      <w:r w:rsidRPr="00313818">
        <w:rPr>
          <w:sz w:val="28"/>
          <w:szCs w:val="28"/>
          <w:lang w:val="de-DE"/>
        </w:rPr>
        <w:tab/>
        <w:t>15.79%</w:t>
      </w:r>
    </w:p>
    <w:p w:rsidR="005932A6" w:rsidRPr="00313818" w:rsidRDefault="005932A6" w:rsidP="00B50B1E">
      <w:pPr>
        <w:numPr>
          <w:ilvl w:val="0"/>
          <w:numId w:val="28"/>
        </w:numPr>
        <w:spacing w:line="360" w:lineRule="auto"/>
        <w:jc w:val="both"/>
        <w:rPr>
          <w:sz w:val="28"/>
          <w:szCs w:val="28"/>
          <w:lang w:val="de-DE"/>
        </w:rPr>
      </w:pPr>
      <w:r w:rsidRPr="00313818">
        <w:rPr>
          <w:sz w:val="28"/>
          <w:szCs w:val="28"/>
          <w:lang w:val="de-DE"/>
        </w:rPr>
        <w:t>Sonstiges: Diskussion im Unterricht</w:t>
      </w:r>
      <w:r w:rsidRPr="00313818">
        <w:rPr>
          <w:sz w:val="28"/>
          <w:szCs w:val="28"/>
          <w:lang w:val="de-DE"/>
        </w:rPr>
        <w:tab/>
        <w:t xml:space="preserve">  5.26%</w:t>
      </w:r>
    </w:p>
    <w:p w:rsidR="005932A6" w:rsidRPr="00313818" w:rsidRDefault="005932A6" w:rsidP="0041277C">
      <w:pPr>
        <w:spacing w:line="360" w:lineRule="auto"/>
        <w:ind w:firstLine="720"/>
        <w:jc w:val="both"/>
        <w:rPr>
          <w:sz w:val="28"/>
          <w:szCs w:val="28"/>
          <w:lang w:val="de-DE"/>
        </w:rPr>
      </w:pPr>
    </w:p>
    <w:p w:rsidR="005932A6" w:rsidRPr="00313818" w:rsidRDefault="005932A6" w:rsidP="00CB2DE0">
      <w:pPr>
        <w:spacing w:line="360" w:lineRule="auto"/>
        <w:jc w:val="both"/>
        <w:rPr>
          <w:sz w:val="28"/>
          <w:szCs w:val="28"/>
          <w:lang w:val="de-DE"/>
        </w:rPr>
      </w:pPr>
    </w:p>
    <w:p w:rsidR="005932A6" w:rsidRPr="00313818" w:rsidRDefault="005932A6" w:rsidP="002378B1">
      <w:pPr>
        <w:spacing w:line="360" w:lineRule="auto"/>
        <w:ind w:firstLine="720"/>
        <w:jc w:val="both"/>
        <w:rPr>
          <w:sz w:val="28"/>
          <w:szCs w:val="28"/>
          <w:u w:val="single"/>
          <w:lang w:val="de-DE"/>
        </w:rPr>
      </w:pPr>
      <w:r w:rsidRPr="00313818">
        <w:rPr>
          <w:sz w:val="28"/>
          <w:szCs w:val="28"/>
          <w:lang w:val="de-DE"/>
        </w:rPr>
        <w:lastRenderedPageBreak/>
        <w:br w:type="page"/>
      </w:r>
      <w:r w:rsidRPr="00313818">
        <w:rPr>
          <w:sz w:val="28"/>
          <w:szCs w:val="28"/>
          <w:u w:val="single"/>
          <w:lang w:val="de-DE"/>
        </w:rPr>
        <w:lastRenderedPageBreak/>
        <w:t>Demotivation im Unterricht:</w:t>
      </w:r>
      <w:r w:rsidRPr="00313818">
        <w:rPr>
          <w:sz w:val="28"/>
          <w:szCs w:val="28"/>
          <w:lang w:val="de-DE"/>
        </w:rPr>
        <w:t xml:space="preserve"> Laut der Umfrage fanden die Studierenden die Übersetzungsübungen und das audiovisuelle Kursbuchmaterial demotivierend. Die Kursbuchtexte und die Grammatikübungen sind in der Mitte der Tabelle. Nur 10.53% finden, dass die zusätzlichen Online-Ressourcen demotivierend sind und 5.26% haben Schreibaufgaben als demotivierend bewertet.</w:t>
      </w:r>
    </w:p>
    <w:p w:rsidR="005932A6" w:rsidRPr="00313818" w:rsidRDefault="005932A6" w:rsidP="00EE4537">
      <w:pPr>
        <w:numPr>
          <w:ilvl w:val="0"/>
          <w:numId w:val="29"/>
        </w:numPr>
        <w:spacing w:line="360" w:lineRule="auto"/>
        <w:jc w:val="both"/>
        <w:rPr>
          <w:sz w:val="28"/>
          <w:szCs w:val="28"/>
          <w:lang w:val="en-GB"/>
        </w:rPr>
      </w:pPr>
      <w:r w:rsidRPr="00313818">
        <w:rPr>
          <w:sz w:val="28"/>
          <w:szCs w:val="28"/>
          <w:lang w:val="de-DE"/>
        </w:rPr>
        <w:t>Übersetzung</w:t>
      </w:r>
      <w:r w:rsidRPr="00313818">
        <w:rPr>
          <w:sz w:val="28"/>
          <w:szCs w:val="28"/>
          <w:lang w:val="de-DE"/>
        </w:rPr>
        <w:tab/>
      </w:r>
      <w:r w:rsidRPr="00313818">
        <w:rPr>
          <w:sz w:val="28"/>
          <w:szCs w:val="28"/>
          <w:lang w:val="de-DE"/>
        </w:rPr>
        <w:tab/>
      </w:r>
      <w:r w:rsidRPr="00313818">
        <w:rPr>
          <w:sz w:val="28"/>
          <w:szCs w:val="28"/>
          <w:lang w:val="de-DE"/>
        </w:rPr>
        <w:tab/>
      </w:r>
      <w:r w:rsidRPr="00313818">
        <w:rPr>
          <w:sz w:val="28"/>
          <w:szCs w:val="28"/>
          <w:lang w:val="de-DE"/>
        </w:rPr>
        <w:tab/>
      </w:r>
      <w:r w:rsidRPr="00313818">
        <w:rPr>
          <w:sz w:val="28"/>
          <w:szCs w:val="28"/>
          <w:lang w:val="de-DE"/>
        </w:rPr>
        <w:tab/>
        <w:t>31.58%</w:t>
      </w:r>
    </w:p>
    <w:p w:rsidR="005932A6" w:rsidRPr="00313818" w:rsidRDefault="005932A6" w:rsidP="00EE4537">
      <w:pPr>
        <w:numPr>
          <w:ilvl w:val="0"/>
          <w:numId w:val="29"/>
        </w:numPr>
        <w:spacing w:line="360" w:lineRule="auto"/>
        <w:jc w:val="both"/>
        <w:rPr>
          <w:sz w:val="28"/>
          <w:szCs w:val="28"/>
          <w:lang w:val="de-DE"/>
        </w:rPr>
      </w:pPr>
      <w:r w:rsidRPr="00313818">
        <w:rPr>
          <w:sz w:val="28"/>
          <w:szCs w:val="28"/>
          <w:lang w:val="de-DE"/>
        </w:rPr>
        <w:t xml:space="preserve">Audio-visuelles Kursbuchmaterial  </w:t>
      </w:r>
      <w:r w:rsidRPr="00313818">
        <w:rPr>
          <w:sz w:val="28"/>
          <w:szCs w:val="28"/>
          <w:lang w:val="de-DE"/>
        </w:rPr>
        <w:tab/>
      </w:r>
      <w:r w:rsidRPr="00313818">
        <w:rPr>
          <w:sz w:val="28"/>
          <w:szCs w:val="28"/>
          <w:lang w:val="de-DE"/>
        </w:rPr>
        <w:tab/>
        <w:t>18.42%</w:t>
      </w:r>
    </w:p>
    <w:p w:rsidR="005932A6" w:rsidRPr="00313818" w:rsidRDefault="005932A6" w:rsidP="00EE4537">
      <w:pPr>
        <w:numPr>
          <w:ilvl w:val="0"/>
          <w:numId w:val="29"/>
        </w:numPr>
        <w:spacing w:line="360" w:lineRule="auto"/>
        <w:jc w:val="both"/>
        <w:rPr>
          <w:sz w:val="28"/>
          <w:szCs w:val="28"/>
          <w:lang w:val="de-DE"/>
        </w:rPr>
      </w:pPr>
      <w:r w:rsidRPr="00313818">
        <w:rPr>
          <w:sz w:val="28"/>
          <w:szCs w:val="28"/>
          <w:lang w:val="de-DE"/>
        </w:rPr>
        <w:t>Texte im Kursbuch</w:t>
      </w:r>
      <w:r w:rsidRPr="00313818">
        <w:rPr>
          <w:sz w:val="28"/>
          <w:szCs w:val="28"/>
          <w:lang w:val="de-DE"/>
        </w:rPr>
        <w:tab/>
      </w:r>
      <w:r w:rsidRPr="00313818">
        <w:rPr>
          <w:sz w:val="28"/>
          <w:szCs w:val="28"/>
          <w:lang w:val="de-DE"/>
        </w:rPr>
        <w:tab/>
      </w:r>
      <w:r w:rsidRPr="00313818">
        <w:rPr>
          <w:sz w:val="28"/>
          <w:szCs w:val="28"/>
          <w:lang w:val="de-DE"/>
        </w:rPr>
        <w:tab/>
      </w:r>
      <w:r w:rsidRPr="00313818">
        <w:rPr>
          <w:sz w:val="28"/>
          <w:szCs w:val="28"/>
          <w:lang w:val="de-DE"/>
        </w:rPr>
        <w:tab/>
        <w:t>15.79%</w:t>
      </w:r>
    </w:p>
    <w:p w:rsidR="005932A6" w:rsidRPr="00313818" w:rsidRDefault="005932A6" w:rsidP="00EE4537">
      <w:pPr>
        <w:numPr>
          <w:ilvl w:val="0"/>
          <w:numId w:val="29"/>
        </w:numPr>
        <w:spacing w:line="360" w:lineRule="auto"/>
        <w:jc w:val="both"/>
        <w:rPr>
          <w:sz w:val="28"/>
          <w:szCs w:val="28"/>
          <w:lang w:val="de-DE"/>
        </w:rPr>
      </w:pPr>
      <w:r w:rsidRPr="00313818">
        <w:rPr>
          <w:sz w:val="28"/>
          <w:szCs w:val="28"/>
          <w:lang w:val="de-DE"/>
        </w:rPr>
        <w:t xml:space="preserve">Grammatikübungen </w:t>
      </w:r>
      <w:r w:rsidRPr="00313818">
        <w:rPr>
          <w:sz w:val="28"/>
          <w:szCs w:val="28"/>
          <w:lang w:val="de-DE"/>
        </w:rPr>
        <w:tab/>
      </w:r>
      <w:r w:rsidRPr="00313818">
        <w:rPr>
          <w:sz w:val="28"/>
          <w:szCs w:val="28"/>
          <w:lang w:val="de-DE"/>
        </w:rPr>
        <w:tab/>
      </w:r>
      <w:r w:rsidRPr="00313818">
        <w:rPr>
          <w:sz w:val="28"/>
          <w:szCs w:val="28"/>
          <w:lang w:val="de-DE"/>
        </w:rPr>
        <w:tab/>
      </w:r>
      <w:r w:rsidRPr="00313818">
        <w:rPr>
          <w:sz w:val="28"/>
          <w:szCs w:val="28"/>
          <w:lang w:val="de-DE"/>
        </w:rPr>
        <w:tab/>
        <w:t>15.79%</w:t>
      </w:r>
    </w:p>
    <w:p w:rsidR="005932A6" w:rsidRPr="00313818" w:rsidRDefault="005932A6" w:rsidP="00EE4537">
      <w:pPr>
        <w:numPr>
          <w:ilvl w:val="0"/>
          <w:numId w:val="29"/>
        </w:numPr>
        <w:spacing w:line="360" w:lineRule="auto"/>
        <w:jc w:val="both"/>
        <w:rPr>
          <w:sz w:val="28"/>
          <w:szCs w:val="28"/>
          <w:lang w:val="de-DE"/>
        </w:rPr>
      </w:pPr>
      <w:r w:rsidRPr="00313818">
        <w:rPr>
          <w:sz w:val="28"/>
          <w:szCs w:val="28"/>
          <w:lang w:val="de-DE"/>
        </w:rPr>
        <w:t>zusätzliche Online-Ressourcen</w:t>
      </w:r>
      <w:r w:rsidRPr="00313818">
        <w:rPr>
          <w:sz w:val="28"/>
          <w:szCs w:val="28"/>
          <w:lang w:val="de-DE"/>
        </w:rPr>
        <w:tab/>
      </w:r>
      <w:r w:rsidRPr="00313818">
        <w:rPr>
          <w:sz w:val="28"/>
          <w:szCs w:val="28"/>
          <w:lang w:val="de-DE"/>
        </w:rPr>
        <w:tab/>
        <w:t>10.53%</w:t>
      </w:r>
      <w:r w:rsidRPr="00313818">
        <w:rPr>
          <w:sz w:val="28"/>
          <w:szCs w:val="28"/>
          <w:lang w:val="de-DE"/>
        </w:rPr>
        <w:tab/>
      </w:r>
    </w:p>
    <w:p w:rsidR="005932A6" w:rsidRPr="00313818" w:rsidRDefault="005932A6" w:rsidP="00EE4537">
      <w:pPr>
        <w:numPr>
          <w:ilvl w:val="0"/>
          <w:numId w:val="29"/>
        </w:numPr>
        <w:spacing w:line="360" w:lineRule="auto"/>
        <w:jc w:val="both"/>
        <w:rPr>
          <w:sz w:val="28"/>
          <w:szCs w:val="28"/>
          <w:lang w:val="de-DE"/>
        </w:rPr>
      </w:pPr>
      <w:r w:rsidRPr="00313818">
        <w:rPr>
          <w:sz w:val="28"/>
          <w:szCs w:val="28"/>
          <w:lang w:val="de-DE"/>
        </w:rPr>
        <w:t>Sonstiges: Schreiben</w:t>
      </w:r>
      <w:r w:rsidRPr="00313818">
        <w:rPr>
          <w:sz w:val="28"/>
          <w:szCs w:val="28"/>
          <w:lang w:val="de-DE"/>
        </w:rPr>
        <w:tab/>
        <w:t xml:space="preserve">  </w:t>
      </w:r>
      <w:r w:rsidRPr="00313818">
        <w:rPr>
          <w:sz w:val="28"/>
          <w:szCs w:val="28"/>
          <w:lang w:val="de-DE"/>
        </w:rPr>
        <w:tab/>
      </w:r>
      <w:r w:rsidRPr="00313818">
        <w:rPr>
          <w:sz w:val="28"/>
          <w:szCs w:val="28"/>
          <w:lang w:val="de-DE"/>
        </w:rPr>
        <w:tab/>
        <w:t xml:space="preserve">  </w:t>
      </w:r>
      <w:r w:rsidRPr="00313818">
        <w:rPr>
          <w:sz w:val="28"/>
          <w:szCs w:val="28"/>
          <w:lang w:val="de-DE"/>
        </w:rPr>
        <w:tab/>
        <w:t>5.26%</w:t>
      </w:r>
    </w:p>
    <w:p w:rsidR="005932A6" w:rsidRPr="00313818" w:rsidRDefault="005932A6" w:rsidP="0041277C">
      <w:pPr>
        <w:spacing w:line="360" w:lineRule="auto"/>
        <w:ind w:firstLine="720"/>
        <w:jc w:val="both"/>
        <w:rPr>
          <w:sz w:val="28"/>
          <w:szCs w:val="28"/>
          <w:lang w:val="de-DE"/>
        </w:rPr>
      </w:pPr>
    </w:p>
    <w:p w:rsidR="005932A6" w:rsidRPr="00313818" w:rsidRDefault="005932A6" w:rsidP="00CB2DE0">
      <w:pPr>
        <w:spacing w:line="360" w:lineRule="auto"/>
        <w:jc w:val="both"/>
        <w:rPr>
          <w:sz w:val="28"/>
          <w:szCs w:val="28"/>
          <w:lang w:val="de-DE"/>
        </w:rPr>
      </w:pPr>
    </w:p>
    <w:p w:rsidR="005932A6" w:rsidRPr="00313818" w:rsidRDefault="005932A6" w:rsidP="0027482B">
      <w:pPr>
        <w:spacing w:line="360" w:lineRule="auto"/>
        <w:jc w:val="both"/>
        <w:rPr>
          <w:sz w:val="28"/>
          <w:szCs w:val="28"/>
          <w:u w:val="single"/>
          <w:lang w:val="de-DE"/>
        </w:rPr>
      </w:pPr>
      <w:r w:rsidRPr="00313818">
        <w:rPr>
          <w:sz w:val="28"/>
          <w:szCs w:val="28"/>
          <w:u w:val="single"/>
          <w:lang w:val="de-DE"/>
        </w:rPr>
        <w:t>Ergebnisse der Umfrage:</w:t>
      </w:r>
    </w:p>
    <w:p w:rsidR="005932A6" w:rsidRPr="00313818" w:rsidRDefault="005932A6" w:rsidP="0027482B">
      <w:pPr>
        <w:spacing w:line="360" w:lineRule="auto"/>
        <w:jc w:val="both"/>
        <w:rPr>
          <w:sz w:val="28"/>
          <w:szCs w:val="28"/>
          <w:lang w:val="de-DE"/>
        </w:rPr>
      </w:pPr>
      <w:r w:rsidRPr="00313818">
        <w:rPr>
          <w:sz w:val="28"/>
          <w:szCs w:val="28"/>
          <w:lang w:val="de-DE"/>
        </w:rPr>
        <w:t>• Schüler finden die Verwendung der zusätzlichen Internetressourcen motivierend.</w:t>
      </w:r>
    </w:p>
    <w:p w:rsidR="005932A6" w:rsidRPr="00313818" w:rsidRDefault="005932A6" w:rsidP="0027482B">
      <w:pPr>
        <w:spacing w:line="360" w:lineRule="auto"/>
        <w:jc w:val="both"/>
        <w:rPr>
          <w:sz w:val="28"/>
          <w:szCs w:val="28"/>
          <w:lang w:val="de-DE"/>
        </w:rPr>
      </w:pPr>
      <w:r w:rsidRPr="00313818">
        <w:rPr>
          <w:sz w:val="28"/>
          <w:szCs w:val="28"/>
          <w:lang w:val="de-DE"/>
        </w:rPr>
        <w:t>• Die Verwendung von erkennbaren Themen wurde von den Studierenden hoch bewertet.</w:t>
      </w:r>
    </w:p>
    <w:p w:rsidR="005932A6" w:rsidRPr="00313818" w:rsidRDefault="005932A6" w:rsidP="0027482B">
      <w:pPr>
        <w:spacing w:line="360" w:lineRule="auto"/>
        <w:jc w:val="both"/>
        <w:rPr>
          <w:sz w:val="28"/>
          <w:szCs w:val="28"/>
          <w:lang w:val="de-DE"/>
        </w:rPr>
      </w:pPr>
      <w:r w:rsidRPr="00313818">
        <w:rPr>
          <w:sz w:val="28"/>
          <w:szCs w:val="28"/>
          <w:lang w:val="de-DE"/>
        </w:rPr>
        <w:t>• Die bevorzugte zusätzliche Internetquelle war YouTube.</w:t>
      </w:r>
    </w:p>
    <w:p w:rsidR="005932A6" w:rsidRPr="00313818" w:rsidRDefault="005932A6" w:rsidP="0027482B">
      <w:pPr>
        <w:spacing w:line="360" w:lineRule="auto"/>
        <w:jc w:val="both"/>
        <w:rPr>
          <w:sz w:val="28"/>
          <w:szCs w:val="28"/>
          <w:lang w:val="de-DE"/>
        </w:rPr>
      </w:pPr>
      <w:r w:rsidRPr="00313818">
        <w:rPr>
          <w:sz w:val="28"/>
          <w:szCs w:val="28"/>
          <w:lang w:val="de-DE"/>
        </w:rPr>
        <w:t>• Sie verwenden Internetressourcen zu Hause hauptsächlich zur Suche nach neuen Wörtern.</w:t>
      </w:r>
    </w:p>
    <w:p w:rsidR="005932A6" w:rsidRPr="00313818" w:rsidRDefault="005932A6" w:rsidP="0027482B">
      <w:pPr>
        <w:spacing w:line="360" w:lineRule="auto"/>
        <w:jc w:val="both"/>
        <w:rPr>
          <w:sz w:val="28"/>
          <w:szCs w:val="28"/>
          <w:lang w:val="de-DE"/>
        </w:rPr>
      </w:pPr>
      <w:r w:rsidRPr="00313818">
        <w:rPr>
          <w:sz w:val="28"/>
          <w:szCs w:val="28"/>
          <w:lang w:val="de-DE"/>
        </w:rPr>
        <w:t>• Sie denken, dass die gegebenen zusätzlichen Internetressourcen mehr zu ihrer Sprachkompetenz beitragen als das audiovisuelle Kursbuchmaterial.</w:t>
      </w:r>
    </w:p>
    <w:p w:rsidR="005932A6" w:rsidRPr="00313818" w:rsidRDefault="005932A6" w:rsidP="0027482B">
      <w:pPr>
        <w:spacing w:line="360" w:lineRule="auto"/>
        <w:jc w:val="both"/>
        <w:rPr>
          <w:sz w:val="28"/>
          <w:szCs w:val="28"/>
          <w:lang w:val="de-DE"/>
        </w:rPr>
      </w:pPr>
      <w:r w:rsidRPr="00313818">
        <w:rPr>
          <w:sz w:val="28"/>
          <w:szCs w:val="28"/>
          <w:lang w:val="de-DE"/>
        </w:rPr>
        <w:t>• Sie bevorzugten Grammatikübungen, was man mit Schwierigkeiten beim Verstehen und fehlenden Sprachkompetenzen erklären kann.</w:t>
      </w:r>
    </w:p>
    <w:p w:rsidR="005932A6" w:rsidRPr="00313818" w:rsidRDefault="005932A6" w:rsidP="000801EE">
      <w:pPr>
        <w:rPr>
          <w:sz w:val="28"/>
          <w:szCs w:val="28"/>
          <w:lang w:val="de-DE"/>
        </w:rPr>
      </w:pPr>
    </w:p>
    <w:p w:rsidR="005932A6" w:rsidRPr="00313818" w:rsidRDefault="005932A6" w:rsidP="000801EE">
      <w:pPr>
        <w:rPr>
          <w:sz w:val="28"/>
          <w:szCs w:val="28"/>
          <w:lang w:val="de-DE"/>
        </w:rPr>
      </w:pPr>
    </w:p>
    <w:p w:rsidR="005932A6" w:rsidRPr="00313818" w:rsidRDefault="005932A6" w:rsidP="0027482B">
      <w:pPr>
        <w:spacing w:line="360" w:lineRule="auto"/>
        <w:ind w:firstLine="357"/>
        <w:jc w:val="both"/>
        <w:rPr>
          <w:sz w:val="28"/>
          <w:szCs w:val="28"/>
          <w:u w:val="single"/>
          <w:lang w:val="de-DE"/>
        </w:rPr>
      </w:pPr>
    </w:p>
    <w:p w:rsidR="005932A6" w:rsidRPr="00313818" w:rsidRDefault="005932A6" w:rsidP="0027482B">
      <w:pPr>
        <w:spacing w:line="360" w:lineRule="auto"/>
        <w:ind w:firstLine="357"/>
        <w:jc w:val="both"/>
        <w:rPr>
          <w:sz w:val="28"/>
          <w:szCs w:val="28"/>
          <w:u w:val="single"/>
          <w:lang w:val="de-DE"/>
        </w:rPr>
      </w:pPr>
      <w:r w:rsidRPr="00313818">
        <w:rPr>
          <w:sz w:val="28"/>
          <w:szCs w:val="28"/>
          <w:u w:val="single"/>
          <w:lang w:val="de-DE"/>
        </w:rPr>
        <w:lastRenderedPageBreak/>
        <w:t>Fazit</w:t>
      </w:r>
    </w:p>
    <w:p w:rsidR="005932A6" w:rsidRPr="00313818" w:rsidRDefault="005932A6" w:rsidP="0027482B">
      <w:pPr>
        <w:spacing w:line="360" w:lineRule="auto"/>
        <w:ind w:firstLine="357"/>
        <w:jc w:val="both"/>
        <w:rPr>
          <w:sz w:val="28"/>
          <w:szCs w:val="28"/>
          <w:lang w:val="de-DE"/>
        </w:rPr>
      </w:pPr>
      <w:r w:rsidRPr="00313818">
        <w:rPr>
          <w:sz w:val="28"/>
          <w:szCs w:val="28"/>
          <w:lang w:val="de-DE"/>
        </w:rPr>
        <w:t>In Bezug auf die "richtige Mischung" gibt es jedoch keine einfachen Antworten, keine Rezepte. Die Aufgabe des Lehrers ist, eine pädagogische Entscheidung unter Berücksichtigung der Lernziele, Erfahrungen und Einstellungen der Studierenden, der administrativen und institutionellen Rahmenbedingungen und der verfügbaren technischen Infrastrukturen zu treffen. Das wichtigste Ziel des integrierten Lernens ist es, das effektivste und effizienteste Lernmodell zu finden. Es geht nicht darum, "das Richtige" oder "das Beste", "das Innovativste" im Gegensatz zum "Traditionellen" zu wählen; sondern darum, eine Lernumgebung zu schaffen, die als Ganzes funktioniert.</w:t>
      </w:r>
    </w:p>
    <w:p w:rsidR="005932A6" w:rsidRPr="00313818" w:rsidRDefault="005932A6">
      <w:pPr>
        <w:rPr>
          <w:sz w:val="28"/>
          <w:szCs w:val="28"/>
          <w:lang w:val="de-DE"/>
        </w:rPr>
      </w:pPr>
    </w:p>
    <w:p w:rsidR="005932A6" w:rsidRPr="00313818" w:rsidRDefault="005932A6">
      <w:pPr>
        <w:rPr>
          <w:sz w:val="28"/>
          <w:szCs w:val="28"/>
          <w:lang w:val="de-DE"/>
        </w:rPr>
      </w:pPr>
      <w:r w:rsidRPr="00313818">
        <w:rPr>
          <w:sz w:val="28"/>
          <w:szCs w:val="28"/>
          <w:lang w:val="de-DE"/>
        </w:rPr>
        <w:t>Andere verfügbare Online-Ressourcen für integriertes Lernen:</w:t>
      </w:r>
    </w:p>
    <w:p w:rsidR="005932A6" w:rsidRPr="00313818" w:rsidRDefault="005932A6">
      <w:pPr>
        <w:rPr>
          <w:sz w:val="28"/>
          <w:szCs w:val="28"/>
          <w:lang w:val="de-DE"/>
        </w:rPr>
      </w:pPr>
    </w:p>
    <w:p w:rsidR="005932A6" w:rsidRPr="00313818" w:rsidRDefault="005932A6" w:rsidP="00621FC0">
      <w:pPr>
        <w:pStyle w:val="ListParagraph"/>
        <w:numPr>
          <w:ilvl w:val="0"/>
          <w:numId w:val="26"/>
        </w:numPr>
        <w:spacing w:line="360" w:lineRule="auto"/>
        <w:ind w:left="714" w:hanging="357"/>
        <w:rPr>
          <w:sz w:val="28"/>
          <w:szCs w:val="28"/>
        </w:rPr>
      </w:pPr>
      <w:proofErr w:type="spellStart"/>
      <w:r w:rsidRPr="00313818">
        <w:rPr>
          <w:sz w:val="28"/>
          <w:szCs w:val="28"/>
        </w:rPr>
        <w:t>Quizlet</w:t>
      </w:r>
      <w:proofErr w:type="spellEnd"/>
      <w:r w:rsidRPr="00313818">
        <w:rPr>
          <w:sz w:val="28"/>
          <w:szCs w:val="28"/>
        </w:rPr>
        <w:t xml:space="preserve"> &lt;https://quizlet.com/39174701/aspekte-2-kapitel-4-zusammen-leben-flash-cards/&gt;</w:t>
      </w:r>
    </w:p>
    <w:p w:rsidR="005932A6" w:rsidRPr="00313818" w:rsidRDefault="005932A6" w:rsidP="00621FC0">
      <w:pPr>
        <w:pStyle w:val="ListParagraph"/>
        <w:numPr>
          <w:ilvl w:val="0"/>
          <w:numId w:val="26"/>
        </w:numPr>
        <w:spacing w:line="360" w:lineRule="auto"/>
        <w:ind w:left="714" w:hanging="357"/>
        <w:rPr>
          <w:sz w:val="28"/>
          <w:szCs w:val="28"/>
          <w:lang w:val="de-DE"/>
        </w:rPr>
      </w:pPr>
      <w:r w:rsidRPr="00313818">
        <w:rPr>
          <w:sz w:val="28"/>
          <w:szCs w:val="28"/>
          <w:lang w:val="de-DE"/>
        </w:rPr>
        <w:t>Forum DaF &lt;http://www.deutsch-als-fremdsprache.de/</w:t>
      </w:r>
      <w:proofErr w:type="spellStart"/>
      <w:r w:rsidRPr="00313818">
        <w:rPr>
          <w:sz w:val="28"/>
          <w:szCs w:val="28"/>
          <w:lang w:val="de-DE"/>
        </w:rPr>
        <w:t>daf-uebungen</w:t>
      </w:r>
      <w:proofErr w:type="spellEnd"/>
      <w:r w:rsidRPr="00313818">
        <w:rPr>
          <w:sz w:val="28"/>
          <w:szCs w:val="28"/>
          <w:lang w:val="de-DE"/>
        </w:rPr>
        <w:t>/&gt;</w:t>
      </w:r>
    </w:p>
    <w:p w:rsidR="005932A6" w:rsidRPr="00313818" w:rsidRDefault="005932A6" w:rsidP="00621FC0">
      <w:pPr>
        <w:pStyle w:val="ListParagraph"/>
        <w:numPr>
          <w:ilvl w:val="0"/>
          <w:numId w:val="26"/>
        </w:numPr>
        <w:spacing w:line="360" w:lineRule="auto"/>
        <w:ind w:left="714" w:hanging="357"/>
        <w:rPr>
          <w:sz w:val="28"/>
          <w:szCs w:val="28"/>
          <w:lang w:val="de-DE"/>
        </w:rPr>
      </w:pPr>
      <w:r w:rsidRPr="00313818">
        <w:rPr>
          <w:sz w:val="28"/>
          <w:szCs w:val="28"/>
          <w:lang w:val="de-DE"/>
        </w:rPr>
        <w:t>DaF-Blog &lt;http://cornelia.siteware.ch/cms/daf-daz-2/horen/ressourcen-fur-das-horverstehen&gt;</w:t>
      </w:r>
    </w:p>
    <w:p w:rsidR="005932A6" w:rsidRPr="00313818" w:rsidRDefault="005932A6" w:rsidP="00621FC0">
      <w:pPr>
        <w:pStyle w:val="ListParagraph"/>
        <w:numPr>
          <w:ilvl w:val="0"/>
          <w:numId w:val="26"/>
        </w:numPr>
        <w:spacing w:line="360" w:lineRule="auto"/>
        <w:ind w:left="714" w:hanging="357"/>
        <w:rPr>
          <w:sz w:val="28"/>
          <w:szCs w:val="28"/>
        </w:rPr>
      </w:pPr>
      <w:r w:rsidRPr="00313818">
        <w:rPr>
          <w:sz w:val="28"/>
          <w:szCs w:val="28"/>
        </w:rPr>
        <w:t xml:space="preserve">Goethe </w:t>
      </w:r>
      <w:proofErr w:type="spellStart"/>
      <w:r w:rsidRPr="00313818">
        <w:rPr>
          <w:sz w:val="28"/>
          <w:szCs w:val="28"/>
        </w:rPr>
        <w:t>Institut</w:t>
      </w:r>
      <w:proofErr w:type="spellEnd"/>
      <w:r w:rsidRPr="00313818">
        <w:rPr>
          <w:sz w:val="28"/>
          <w:szCs w:val="28"/>
        </w:rPr>
        <w:t xml:space="preserve"> </w:t>
      </w:r>
      <w:proofErr w:type="spellStart"/>
      <w:r w:rsidRPr="00313818">
        <w:rPr>
          <w:sz w:val="28"/>
          <w:szCs w:val="28"/>
        </w:rPr>
        <w:t>SprachenQuests</w:t>
      </w:r>
      <w:proofErr w:type="spellEnd"/>
      <w:r w:rsidRPr="00313818">
        <w:rPr>
          <w:sz w:val="28"/>
          <w:szCs w:val="28"/>
        </w:rPr>
        <w:t xml:space="preserve"> </w:t>
      </w:r>
      <w:hyperlink r:id="rId12" w:history="1">
        <w:r w:rsidRPr="00313818">
          <w:rPr>
            <w:rStyle w:val="Hyperlink"/>
            <w:color w:val="auto"/>
            <w:sz w:val="28"/>
            <w:szCs w:val="28"/>
          </w:rPr>
          <w:t>http://www.goethe.de/ins/pl/kra/prj/que/mud/deindex.htm</w:t>
        </w:r>
      </w:hyperlink>
    </w:p>
    <w:p w:rsidR="005932A6" w:rsidRPr="00313818" w:rsidRDefault="005932A6" w:rsidP="00621FC0">
      <w:pPr>
        <w:rPr>
          <w:sz w:val="28"/>
          <w:szCs w:val="28"/>
        </w:rPr>
      </w:pPr>
    </w:p>
    <w:p w:rsidR="005932A6" w:rsidRPr="00313818" w:rsidRDefault="005932A6" w:rsidP="00621FC0">
      <w:pPr>
        <w:rPr>
          <w:sz w:val="28"/>
          <w:szCs w:val="28"/>
        </w:rPr>
      </w:pPr>
    </w:p>
    <w:p w:rsidR="005932A6" w:rsidRPr="0049282B" w:rsidRDefault="005932A6" w:rsidP="002378B1">
      <w:pPr>
        <w:rPr>
          <w:szCs w:val="24"/>
        </w:rPr>
      </w:pPr>
      <w:proofErr w:type="spellStart"/>
      <w:r w:rsidRPr="0049282B">
        <w:rPr>
          <w:szCs w:val="24"/>
        </w:rPr>
        <w:t>Literaturverzeichnis</w:t>
      </w:r>
      <w:proofErr w:type="spellEnd"/>
      <w:r w:rsidRPr="0049282B">
        <w:rPr>
          <w:szCs w:val="24"/>
        </w:rPr>
        <w:t>:</w:t>
      </w:r>
    </w:p>
    <w:p w:rsidR="005932A6" w:rsidRPr="0049282B" w:rsidRDefault="005932A6" w:rsidP="00621FC0">
      <w:pPr>
        <w:numPr>
          <w:ilvl w:val="0"/>
          <w:numId w:val="25"/>
        </w:numPr>
        <w:spacing w:line="360" w:lineRule="auto"/>
        <w:jc w:val="both"/>
        <w:rPr>
          <w:szCs w:val="24"/>
        </w:rPr>
      </w:pPr>
      <w:r w:rsidRPr="0049282B">
        <w:rPr>
          <w:szCs w:val="24"/>
        </w:rPr>
        <w:t xml:space="preserve">Marsh 2012: D. Marsh, Blended Learning. Creating Language Learning Opportunities for Language Learners. Cambridge University Press. </w:t>
      </w:r>
    </w:p>
    <w:p w:rsidR="005932A6" w:rsidRPr="0049282B" w:rsidRDefault="005932A6" w:rsidP="00621FC0">
      <w:pPr>
        <w:numPr>
          <w:ilvl w:val="0"/>
          <w:numId w:val="25"/>
        </w:numPr>
        <w:spacing w:line="360" w:lineRule="auto"/>
        <w:jc w:val="both"/>
        <w:rPr>
          <w:szCs w:val="24"/>
        </w:rPr>
      </w:pPr>
      <w:proofErr w:type="spellStart"/>
      <w:r w:rsidRPr="0049282B">
        <w:rPr>
          <w:szCs w:val="24"/>
        </w:rPr>
        <w:t>Neumeier</w:t>
      </w:r>
      <w:proofErr w:type="spellEnd"/>
      <w:r w:rsidRPr="0049282B">
        <w:rPr>
          <w:szCs w:val="24"/>
        </w:rPr>
        <w:t xml:space="preserve"> 2005: P. </w:t>
      </w:r>
      <w:proofErr w:type="spellStart"/>
      <w:r w:rsidRPr="0049282B">
        <w:rPr>
          <w:szCs w:val="24"/>
        </w:rPr>
        <w:t>Neumeier</w:t>
      </w:r>
      <w:proofErr w:type="spellEnd"/>
      <w:r w:rsidRPr="0049282B">
        <w:rPr>
          <w:szCs w:val="24"/>
        </w:rPr>
        <w:t>, A closer look at blended learning – parameters for designing a blended learning environment for language teaching and learning. Cambridge University Press.</w:t>
      </w:r>
    </w:p>
    <w:p w:rsidR="005932A6" w:rsidRPr="0049282B" w:rsidRDefault="005932A6" w:rsidP="002378B1">
      <w:pPr>
        <w:numPr>
          <w:ilvl w:val="0"/>
          <w:numId w:val="25"/>
        </w:numPr>
        <w:spacing w:line="360" w:lineRule="auto"/>
        <w:rPr>
          <w:szCs w:val="24"/>
        </w:rPr>
      </w:pPr>
      <w:proofErr w:type="spellStart"/>
      <w:r w:rsidRPr="0049282B">
        <w:rPr>
          <w:szCs w:val="24"/>
        </w:rPr>
        <w:t>Warschauer</w:t>
      </w:r>
      <w:proofErr w:type="spellEnd"/>
      <w:r w:rsidRPr="0049282B">
        <w:rPr>
          <w:szCs w:val="24"/>
        </w:rPr>
        <w:t xml:space="preserve"> 1996: Mark. </w:t>
      </w:r>
      <w:proofErr w:type="spellStart"/>
      <w:r w:rsidRPr="0049282B">
        <w:rPr>
          <w:szCs w:val="24"/>
        </w:rPr>
        <w:t>Warschauer</w:t>
      </w:r>
      <w:proofErr w:type="spellEnd"/>
      <w:r w:rsidRPr="0049282B">
        <w:rPr>
          <w:szCs w:val="24"/>
        </w:rPr>
        <w:t>, Computer-assisted language learning: An introduction. &lt;</w:t>
      </w:r>
      <w:hyperlink r:id="rId13" w:history="1">
        <w:r w:rsidRPr="0049282B">
          <w:rPr>
            <w:rStyle w:val="Hyperlink"/>
            <w:color w:val="auto"/>
            <w:szCs w:val="24"/>
          </w:rPr>
          <w:t>http</w:t>
        </w:r>
      </w:hyperlink>
      <w:hyperlink r:id="rId14" w:history="1">
        <w:r w:rsidRPr="0049282B">
          <w:rPr>
            <w:rStyle w:val="Hyperlink"/>
            <w:color w:val="auto"/>
            <w:szCs w:val="24"/>
          </w:rPr>
          <w:t>://</w:t>
        </w:r>
      </w:hyperlink>
      <w:hyperlink r:id="rId15" w:history="1">
        <w:r w:rsidRPr="0049282B">
          <w:rPr>
            <w:rStyle w:val="Hyperlink"/>
            <w:color w:val="auto"/>
            <w:szCs w:val="24"/>
          </w:rPr>
          <w:t>fis.ucalgary.ca/Brian/BibWarschauer.html</w:t>
        </w:r>
      </w:hyperlink>
      <w:r w:rsidRPr="0049282B">
        <w:rPr>
          <w:szCs w:val="24"/>
        </w:rPr>
        <w:t xml:space="preserve"> &gt;</w:t>
      </w:r>
    </w:p>
    <w:sectPr w:rsidR="005932A6" w:rsidRPr="0049282B" w:rsidSect="00180429">
      <w:footerReference w:type="default" r:id="rId16"/>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C36" w:rsidRDefault="00E40C36" w:rsidP="00FE057F">
      <w:r>
        <w:separator/>
      </w:r>
    </w:p>
  </w:endnote>
  <w:endnote w:type="continuationSeparator" w:id="0">
    <w:p w:rsidR="00E40C36" w:rsidRDefault="00E40C36" w:rsidP="00FE0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2A6" w:rsidRDefault="00E40C36">
    <w:pPr>
      <w:pStyle w:val="Footer"/>
      <w:jc w:val="right"/>
    </w:pPr>
    <w:r>
      <w:fldChar w:fldCharType="begin"/>
    </w:r>
    <w:r>
      <w:instrText xml:space="preserve"> PAGE   \* MERGEFORMAT </w:instrText>
    </w:r>
    <w:r>
      <w:fldChar w:fldCharType="separate"/>
    </w:r>
    <w:r w:rsidR="00511B80">
      <w:rPr>
        <w:noProof/>
      </w:rPr>
      <w:t>1</w:t>
    </w:r>
    <w:r>
      <w:rPr>
        <w:noProof/>
      </w:rPr>
      <w:fldChar w:fldCharType="end"/>
    </w:r>
  </w:p>
  <w:p w:rsidR="005932A6" w:rsidRDefault="005932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C36" w:rsidRDefault="00E40C36" w:rsidP="00FE057F">
      <w:r>
        <w:separator/>
      </w:r>
    </w:p>
  </w:footnote>
  <w:footnote w:type="continuationSeparator" w:id="0">
    <w:p w:rsidR="00E40C36" w:rsidRDefault="00E40C36" w:rsidP="00FE05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1E58"/>
    <w:multiLevelType w:val="hybridMultilevel"/>
    <w:tmpl w:val="AFCCD356"/>
    <w:lvl w:ilvl="0" w:tplc="FFF29BD4">
      <w:start w:val="1"/>
      <w:numFmt w:val="bullet"/>
      <w:lvlText w:val="•"/>
      <w:lvlJc w:val="left"/>
      <w:pPr>
        <w:tabs>
          <w:tab w:val="num" w:pos="720"/>
        </w:tabs>
        <w:ind w:left="720" w:hanging="360"/>
      </w:pPr>
      <w:rPr>
        <w:rFonts w:ascii="Arial" w:hAnsi="Arial" w:hint="default"/>
      </w:rPr>
    </w:lvl>
    <w:lvl w:ilvl="1" w:tplc="91A26542" w:tentative="1">
      <w:start w:val="1"/>
      <w:numFmt w:val="bullet"/>
      <w:lvlText w:val="•"/>
      <w:lvlJc w:val="left"/>
      <w:pPr>
        <w:tabs>
          <w:tab w:val="num" w:pos="1440"/>
        </w:tabs>
        <w:ind w:left="1440" w:hanging="360"/>
      </w:pPr>
      <w:rPr>
        <w:rFonts w:ascii="Arial" w:hAnsi="Arial" w:hint="default"/>
      </w:rPr>
    </w:lvl>
    <w:lvl w:ilvl="2" w:tplc="05F83B5E" w:tentative="1">
      <w:start w:val="1"/>
      <w:numFmt w:val="bullet"/>
      <w:lvlText w:val="•"/>
      <w:lvlJc w:val="left"/>
      <w:pPr>
        <w:tabs>
          <w:tab w:val="num" w:pos="2160"/>
        </w:tabs>
        <w:ind w:left="2160" w:hanging="360"/>
      </w:pPr>
      <w:rPr>
        <w:rFonts w:ascii="Arial" w:hAnsi="Arial" w:hint="default"/>
      </w:rPr>
    </w:lvl>
    <w:lvl w:ilvl="3" w:tplc="FB047608" w:tentative="1">
      <w:start w:val="1"/>
      <w:numFmt w:val="bullet"/>
      <w:lvlText w:val="•"/>
      <w:lvlJc w:val="left"/>
      <w:pPr>
        <w:tabs>
          <w:tab w:val="num" w:pos="2880"/>
        </w:tabs>
        <w:ind w:left="2880" w:hanging="360"/>
      </w:pPr>
      <w:rPr>
        <w:rFonts w:ascii="Arial" w:hAnsi="Arial" w:hint="default"/>
      </w:rPr>
    </w:lvl>
    <w:lvl w:ilvl="4" w:tplc="A2645252" w:tentative="1">
      <w:start w:val="1"/>
      <w:numFmt w:val="bullet"/>
      <w:lvlText w:val="•"/>
      <w:lvlJc w:val="left"/>
      <w:pPr>
        <w:tabs>
          <w:tab w:val="num" w:pos="3600"/>
        </w:tabs>
        <w:ind w:left="3600" w:hanging="360"/>
      </w:pPr>
      <w:rPr>
        <w:rFonts w:ascii="Arial" w:hAnsi="Arial" w:hint="default"/>
      </w:rPr>
    </w:lvl>
    <w:lvl w:ilvl="5" w:tplc="75E094C0" w:tentative="1">
      <w:start w:val="1"/>
      <w:numFmt w:val="bullet"/>
      <w:lvlText w:val="•"/>
      <w:lvlJc w:val="left"/>
      <w:pPr>
        <w:tabs>
          <w:tab w:val="num" w:pos="4320"/>
        </w:tabs>
        <w:ind w:left="4320" w:hanging="360"/>
      </w:pPr>
      <w:rPr>
        <w:rFonts w:ascii="Arial" w:hAnsi="Arial" w:hint="default"/>
      </w:rPr>
    </w:lvl>
    <w:lvl w:ilvl="6" w:tplc="FCB6664E" w:tentative="1">
      <w:start w:val="1"/>
      <w:numFmt w:val="bullet"/>
      <w:lvlText w:val="•"/>
      <w:lvlJc w:val="left"/>
      <w:pPr>
        <w:tabs>
          <w:tab w:val="num" w:pos="5040"/>
        </w:tabs>
        <w:ind w:left="5040" w:hanging="360"/>
      </w:pPr>
      <w:rPr>
        <w:rFonts w:ascii="Arial" w:hAnsi="Arial" w:hint="default"/>
      </w:rPr>
    </w:lvl>
    <w:lvl w:ilvl="7" w:tplc="409AA5E2" w:tentative="1">
      <w:start w:val="1"/>
      <w:numFmt w:val="bullet"/>
      <w:lvlText w:val="•"/>
      <w:lvlJc w:val="left"/>
      <w:pPr>
        <w:tabs>
          <w:tab w:val="num" w:pos="5760"/>
        </w:tabs>
        <w:ind w:left="5760" w:hanging="360"/>
      </w:pPr>
      <w:rPr>
        <w:rFonts w:ascii="Arial" w:hAnsi="Arial" w:hint="default"/>
      </w:rPr>
    </w:lvl>
    <w:lvl w:ilvl="8" w:tplc="528E7012" w:tentative="1">
      <w:start w:val="1"/>
      <w:numFmt w:val="bullet"/>
      <w:lvlText w:val="•"/>
      <w:lvlJc w:val="left"/>
      <w:pPr>
        <w:tabs>
          <w:tab w:val="num" w:pos="6480"/>
        </w:tabs>
        <w:ind w:left="6480" w:hanging="360"/>
      </w:pPr>
      <w:rPr>
        <w:rFonts w:ascii="Arial" w:hAnsi="Arial" w:hint="default"/>
      </w:rPr>
    </w:lvl>
  </w:abstractNum>
  <w:abstractNum w:abstractNumId="1">
    <w:nsid w:val="07A733E0"/>
    <w:multiLevelType w:val="hybridMultilevel"/>
    <w:tmpl w:val="9606D5FA"/>
    <w:lvl w:ilvl="0" w:tplc="8788CC76">
      <w:start w:val="1"/>
      <w:numFmt w:val="bullet"/>
      <w:lvlText w:val="•"/>
      <w:lvlJc w:val="left"/>
      <w:pPr>
        <w:tabs>
          <w:tab w:val="num" w:pos="720"/>
        </w:tabs>
        <w:ind w:left="720" w:hanging="360"/>
      </w:pPr>
      <w:rPr>
        <w:rFonts w:ascii="Arial" w:hAnsi="Arial" w:hint="default"/>
      </w:rPr>
    </w:lvl>
    <w:lvl w:ilvl="1" w:tplc="7046C480" w:tentative="1">
      <w:start w:val="1"/>
      <w:numFmt w:val="bullet"/>
      <w:lvlText w:val="•"/>
      <w:lvlJc w:val="left"/>
      <w:pPr>
        <w:tabs>
          <w:tab w:val="num" w:pos="1440"/>
        </w:tabs>
        <w:ind w:left="1440" w:hanging="360"/>
      </w:pPr>
      <w:rPr>
        <w:rFonts w:ascii="Arial" w:hAnsi="Arial" w:hint="default"/>
      </w:rPr>
    </w:lvl>
    <w:lvl w:ilvl="2" w:tplc="0F9ADA58" w:tentative="1">
      <w:start w:val="1"/>
      <w:numFmt w:val="bullet"/>
      <w:lvlText w:val="•"/>
      <w:lvlJc w:val="left"/>
      <w:pPr>
        <w:tabs>
          <w:tab w:val="num" w:pos="2160"/>
        </w:tabs>
        <w:ind w:left="2160" w:hanging="360"/>
      </w:pPr>
      <w:rPr>
        <w:rFonts w:ascii="Arial" w:hAnsi="Arial" w:hint="default"/>
      </w:rPr>
    </w:lvl>
    <w:lvl w:ilvl="3" w:tplc="1BE0B656" w:tentative="1">
      <w:start w:val="1"/>
      <w:numFmt w:val="bullet"/>
      <w:lvlText w:val="•"/>
      <w:lvlJc w:val="left"/>
      <w:pPr>
        <w:tabs>
          <w:tab w:val="num" w:pos="2880"/>
        </w:tabs>
        <w:ind w:left="2880" w:hanging="360"/>
      </w:pPr>
      <w:rPr>
        <w:rFonts w:ascii="Arial" w:hAnsi="Arial" w:hint="default"/>
      </w:rPr>
    </w:lvl>
    <w:lvl w:ilvl="4" w:tplc="AABA43B6" w:tentative="1">
      <w:start w:val="1"/>
      <w:numFmt w:val="bullet"/>
      <w:lvlText w:val="•"/>
      <w:lvlJc w:val="left"/>
      <w:pPr>
        <w:tabs>
          <w:tab w:val="num" w:pos="3600"/>
        </w:tabs>
        <w:ind w:left="3600" w:hanging="360"/>
      </w:pPr>
      <w:rPr>
        <w:rFonts w:ascii="Arial" w:hAnsi="Arial" w:hint="default"/>
      </w:rPr>
    </w:lvl>
    <w:lvl w:ilvl="5" w:tplc="FFE815B2" w:tentative="1">
      <w:start w:val="1"/>
      <w:numFmt w:val="bullet"/>
      <w:lvlText w:val="•"/>
      <w:lvlJc w:val="left"/>
      <w:pPr>
        <w:tabs>
          <w:tab w:val="num" w:pos="4320"/>
        </w:tabs>
        <w:ind w:left="4320" w:hanging="360"/>
      </w:pPr>
      <w:rPr>
        <w:rFonts w:ascii="Arial" w:hAnsi="Arial" w:hint="default"/>
      </w:rPr>
    </w:lvl>
    <w:lvl w:ilvl="6" w:tplc="B0E23F4C" w:tentative="1">
      <w:start w:val="1"/>
      <w:numFmt w:val="bullet"/>
      <w:lvlText w:val="•"/>
      <w:lvlJc w:val="left"/>
      <w:pPr>
        <w:tabs>
          <w:tab w:val="num" w:pos="5040"/>
        </w:tabs>
        <w:ind w:left="5040" w:hanging="360"/>
      </w:pPr>
      <w:rPr>
        <w:rFonts w:ascii="Arial" w:hAnsi="Arial" w:hint="default"/>
      </w:rPr>
    </w:lvl>
    <w:lvl w:ilvl="7" w:tplc="AF60AC0C" w:tentative="1">
      <w:start w:val="1"/>
      <w:numFmt w:val="bullet"/>
      <w:lvlText w:val="•"/>
      <w:lvlJc w:val="left"/>
      <w:pPr>
        <w:tabs>
          <w:tab w:val="num" w:pos="5760"/>
        </w:tabs>
        <w:ind w:left="5760" w:hanging="360"/>
      </w:pPr>
      <w:rPr>
        <w:rFonts w:ascii="Arial" w:hAnsi="Arial" w:hint="default"/>
      </w:rPr>
    </w:lvl>
    <w:lvl w:ilvl="8" w:tplc="EA068412" w:tentative="1">
      <w:start w:val="1"/>
      <w:numFmt w:val="bullet"/>
      <w:lvlText w:val="•"/>
      <w:lvlJc w:val="left"/>
      <w:pPr>
        <w:tabs>
          <w:tab w:val="num" w:pos="6480"/>
        </w:tabs>
        <w:ind w:left="6480" w:hanging="360"/>
      </w:pPr>
      <w:rPr>
        <w:rFonts w:ascii="Arial" w:hAnsi="Arial" w:hint="default"/>
      </w:rPr>
    </w:lvl>
  </w:abstractNum>
  <w:abstractNum w:abstractNumId="2">
    <w:nsid w:val="0B3F1AD6"/>
    <w:multiLevelType w:val="hybridMultilevel"/>
    <w:tmpl w:val="8E7A43C6"/>
    <w:lvl w:ilvl="0" w:tplc="534631FA">
      <w:start w:val="1"/>
      <w:numFmt w:val="decimal"/>
      <w:lvlText w:val="%1."/>
      <w:lvlJc w:val="left"/>
      <w:pPr>
        <w:tabs>
          <w:tab w:val="num" w:pos="720"/>
        </w:tabs>
        <w:ind w:left="720" w:hanging="360"/>
      </w:pPr>
      <w:rPr>
        <w:rFonts w:cs="Times New Roman"/>
      </w:rPr>
    </w:lvl>
    <w:lvl w:ilvl="1" w:tplc="A262FA28" w:tentative="1">
      <w:start w:val="1"/>
      <w:numFmt w:val="decimal"/>
      <w:lvlText w:val="%2."/>
      <w:lvlJc w:val="left"/>
      <w:pPr>
        <w:tabs>
          <w:tab w:val="num" w:pos="1440"/>
        </w:tabs>
        <w:ind w:left="1440" w:hanging="360"/>
      </w:pPr>
      <w:rPr>
        <w:rFonts w:cs="Times New Roman"/>
      </w:rPr>
    </w:lvl>
    <w:lvl w:ilvl="2" w:tplc="82C40C8E" w:tentative="1">
      <w:start w:val="1"/>
      <w:numFmt w:val="decimal"/>
      <w:lvlText w:val="%3."/>
      <w:lvlJc w:val="left"/>
      <w:pPr>
        <w:tabs>
          <w:tab w:val="num" w:pos="2160"/>
        </w:tabs>
        <w:ind w:left="2160" w:hanging="360"/>
      </w:pPr>
      <w:rPr>
        <w:rFonts w:cs="Times New Roman"/>
      </w:rPr>
    </w:lvl>
    <w:lvl w:ilvl="3" w:tplc="1E669FC0" w:tentative="1">
      <w:start w:val="1"/>
      <w:numFmt w:val="decimal"/>
      <w:lvlText w:val="%4."/>
      <w:lvlJc w:val="left"/>
      <w:pPr>
        <w:tabs>
          <w:tab w:val="num" w:pos="2880"/>
        </w:tabs>
        <w:ind w:left="2880" w:hanging="360"/>
      </w:pPr>
      <w:rPr>
        <w:rFonts w:cs="Times New Roman"/>
      </w:rPr>
    </w:lvl>
    <w:lvl w:ilvl="4" w:tplc="21E2449E" w:tentative="1">
      <w:start w:val="1"/>
      <w:numFmt w:val="decimal"/>
      <w:lvlText w:val="%5."/>
      <w:lvlJc w:val="left"/>
      <w:pPr>
        <w:tabs>
          <w:tab w:val="num" w:pos="3600"/>
        </w:tabs>
        <w:ind w:left="3600" w:hanging="360"/>
      </w:pPr>
      <w:rPr>
        <w:rFonts w:cs="Times New Roman"/>
      </w:rPr>
    </w:lvl>
    <w:lvl w:ilvl="5" w:tplc="C6A64004" w:tentative="1">
      <w:start w:val="1"/>
      <w:numFmt w:val="decimal"/>
      <w:lvlText w:val="%6."/>
      <w:lvlJc w:val="left"/>
      <w:pPr>
        <w:tabs>
          <w:tab w:val="num" w:pos="4320"/>
        </w:tabs>
        <w:ind w:left="4320" w:hanging="360"/>
      </w:pPr>
      <w:rPr>
        <w:rFonts w:cs="Times New Roman"/>
      </w:rPr>
    </w:lvl>
    <w:lvl w:ilvl="6" w:tplc="37123A4C" w:tentative="1">
      <w:start w:val="1"/>
      <w:numFmt w:val="decimal"/>
      <w:lvlText w:val="%7."/>
      <w:lvlJc w:val="left"/>
      <w:pPr>
        <w:tabs>
          <w:tab w:val="num" w:pos="5040"/>
        </w:tabs>
        <w:ind w:left="5040" w:hanging="360"/>
      </w:pPr>
      <w:rPr>
        <w:rFonts w:cs="Times New Roman"/>
      </w:rPr>
    </w:lvl>
    <w:lvl w:ilvl="7" w:tplc="F4E6D616" w:tentative="1">
      <w:start w:val="1"/>
      <w:numFmt w:val="decimal"/>
      <w:lvlText w:val="%8."/>
      <w:lvlJc w:val="left"/>
      <w:pPr>
        <w:tabs>
          <w:tab w:val="num" w:pos="5760"/>
        </w:tabs>
        <w:ind w:left="5760" w:hanging="360"/>
      </w:pPr>
      <w:rPr>
        <w:rFonts w:cs="Times New Roman"/>
      </w:rPr>
    </w:lvl>
    <w:lvl w:ilvl="8" w:tplc="BD7CF63C" w:tentative="1">
      <w:start w:val="1"/>
      <w:numFmt w:val="decimal"/>
      <w:lvlText w:val="%9."/>
      <w:lvlJc w:val="left"/>
      <w:pPr>
        <w:tabs>
          <w:tab w:val="num" w:pos="6480"/>
        </w:tabs>
        <w:ind w:left="6480" w:hanging="360"/>
      </w:pPr>
      <w:rPr>
        <w:rFonts w:cs="Times New Roman"/>
      </w:rPr>
    </w:lvl>
  </w:abstractNum>
  <w:abstractNum w:abstractNumId="3">
    <w:nsid w:val="0F474CFA"/>
    <w:multiLevelType w:val="hybridMultilevel"/>
    <w:tmpl w:val="8C4CE952"/>
    <w:lvl w:ilvl="0" w:tplc="8AA2C8CA">
      <w:start w:val="1"/>
      <w:numFmt w:val="bullet"/>
      <w:lvlText w:val="•"/>
      <w:lvlJc w:val="left"/>
      <w:pPr>
        <w:tabs>
          <w:tab w:val="num" w:pos="720"/>
        </w:tabs>
        <w:ind w:left="720" w:hanging="360"/>
      </w:pPr>
      <w:rPr>
        <w:rFonts w:ascii="Arial" w:hAnsi="Arial" w:hint="default"/>
      </w:rPr>
    </w:lvl>
    <w:lvl w:ilvl="1" w:tplc="7C72B03E">
      <w:start w:val="1908"/>
      <w:numFmt w:val="bullet"/>
      <w:lvlText w:val="–"/>
      <w:lvlJc w:val="left"/>
      <w:pPr>
        <w:tabs>
          <w:tab w:val="num" w:pos="1440"/>
        </w:tabs>
        <w:ind w:left="1440" w:hanging="360"/>
      </w:pPr>
      <w:rPr>
        <w:rFonts w:ascii="Arial" w:hAnsi="Arial" w:hint="default"/>
      </w:rPr>
    </w:lvl>
    <w:lvl w:ilvl="2" w:tplc="EA12710C">
      <w:start w:val="1908"/>
      <w:numFmt w:val="bullet"/>
      <w:lvlText w:val="•"/>
      <w:lvlJc w:val="left"/>
      <w:pPr>
        <w:tabs>
          <w:tab w:val="num" w:pos="2160"/>
        </w:tabs>
        <w:ind w:left="2160" w:hanging="360"/>
      </w:pPr>
      <w:rPr>
        <w:rFonts w:ascii="Arial" w:hAnsi="Arial" w:hint="default"/>
      </w:rPr>
    </w:lvl>
    <w:lvl w:ilvl="3" w:tplc="3ECEB002" w:tentative="1">
      <w:start w:val="1"/>
      <w:numFmt w:val="bullet"/>
      <w:lvlText w:val="•"/>
      <w:lvlJc w:val="left"/>
      <w:pPr>
        <w:tabs>
          <w:tab w:val="num" w:pos="2880"/>
        </w:tabs>
        <w:ind w:left="2880" w:hanging="360"/>
      </w:pPr>
      <w:rPr>
        <w:rFonts w:ascii="Arial" w:hAnsi="Arial" w:hint="default"/>
      </w:rPr>
    </w:lvl>
    <w:lvl w:ilvl="4" w:tplc="B496613E" w:tentative="1">
      <w:start w:val="1"/>
      <w:numFmt w:val="bullet"/>
      <w:lvlText w:val="•"/>
      <w:lvlJc w:val="left"/>
      <w:pPr>
        <w:tabs>
          <w:tab w:val="num" w:pos="3600"/>
        </w:tabs>
        <w:ind w:left="3600" w:hanging="360"/>
      </w:pPr>
      <w:rPr>
        <w:rFonts w:ascii="Arial" w:hAnsi="Arial" w:hint="default"/>
      </w:rPr>
    </w:lvl>
    <w:lvl w:ilvl="5" w:tplc="189C7160" w:tentative="1">
      <w:start w:val="1"/>
      <w:numFmt w:val="bullet"/>
      <w:lvlText w:val="•"/>
      <w:lvlJc w:val="left"/>
      <w:pPr>
        <w:tabs>
          <w:tab w:val="num" w:pos="4320"/>
        </w:tabs>
        <w:ind w:left="4320" w:hanging="360"/>
      </w:pPr>
      <w:rPr>
        <w:rFonts w:ascii="Arial" w:hAnsi="Arial" w:hint="default"/>
      </w:rPr>
    </w:lvl>
    <w:lvl w:ilvl="6" w:tplc="D74C2392" w:tentative="1">
      <w:start w:val="1"/>
      <w:numFmt w:val="bullet"/>
      <w:lvlText w:val="•"/>
      <w:lvlJc w:val="left"/>
      <w:pPr>
        <w:tabs>
          <w:tab w:val="num" w:pos="5040"/>
        </w:tabs>
        <w:ind w:left="5040" w:hanging="360"/>
      </w:pPr>
      <w:rPr>
        <w:rFonts w:ascii="Arial" w:hAnsi="Arial" w:hint="default"/>
      </w:rPr>
    </w:lvl>
    <w:lvl w:ilvl="7" w:tplc="EDA2EE9E" w:tentative="1">
      <w:start w:val="1"/>
      <w:numFmt w:val="bullet"/>
      <w:lvlText w:val="•"/>
      <w:lvlJc w:val="left"/>
      <w:pPr>
        <w:tabs>
          <w:tab w:val="num" w:pos="5760"/>
        </w:tabs>
        <w:ind w:left="5760" w:hanging="360"/>
      </w:pPr>
      <w:rPr>
        <w:rFonts w:ascii="Arial" w:hAnsi="Arial" w:hint="default"/>
      </w:rPr>
    </w:lvl>
    <w:lvl w:ilvl="8" w:tplc="C374AB58" w:tentative="1">
      <w:start w:val="1"/>
      <w:numFmt w:val="bullet"/>
      <w:lvlText w:val="•"/>
      <w:lvlJc w:val="left"/>
      <w:pPr>
        <w:tabs>
          <w:tab w:val="num" w:pos="6480"/>
        </w:tabs>
        <w:ind w:left="6480" w:hanging="360"/>
      </w:pPr>
      <w:rPr>
        <w:rFonts w:ascii="Arial" w:hAnsi="Arial" w:hint="default"/>
      </w:rPr>
    </w:lvl>
  </w:abstractNum>
  <w:abstractNum w:abstractNumId="4">
    <w:nsid w:val="1951610D"/>
    <w:multiLevelType w:val="hybridMultilevel"/>
    <w:tmpl w:val="0B74B424"/>
    <w:lvl w:ilvl="0" w:tplc="54D290B8">
      <w:start w:val="1"/>
      <w:numFmt w:val="bullet"/>
      <w:lvlText w:val="•"/>
      <w:lvlJc w:val="left"/>
      <w:pPr>
        <w:tabs>
          <w:tab w:val="num" w:pos="720"/>
        </w:tabs>
        <w:ind w:left="720" w:hanging="360"/>
      </w:pPr>
      <w:rPr>
        <w:rFonts w:ascii="Arial" w:hAnsi="Arial" w:hint="default"/>
      </w:rPr>
    </w:lvl>
    <w:lvl w:ilvl="1" w:tplc="52E2FC46" w:tentative="1">
      <w:start w:val="1"/>
      <w:numFmt w:val="bullet"/>
      <w:lvlText w:val="•"/>
      <w:lvlJc w:val="left"/>
      <w:pPr>
        <w:tabs>
          <w:tab w:val="num" w:pos="1440"/>
        </w:tabs>
        <w:ind w:left="1440" w:hanging="360"/>
      </w:pPr>
      <w:rPr>
        <w:rFonts w:ascii="Arial" w:hAnsi="Arial" w:hint="default"/>
      </w:rPr>
    </w:lvl>
    <w:lvl w:ilvl="2" w:tplc="A5902B8A" w:tentative="1">
      <w:start w:val="1"/>
      <w:numFmt w:val="bullet"/>
      <w:lvlText w:val="•"/>
      <w:lvlJc w:val="left"/>
      <w:pPr>
        <w:tabs>
          <w:tab w:val="num" w:pos="2160"/>
        </w:tabs>
        <w:ind w:left="2160" w:hanging="360"/>
      </w:pPr>
      <w:rPr>
        <w:rFonts w:ascii="Arial" w:hAnsi="Arial" w:hint="default"/>
      </w:rPr>
    </w:lvl>
    <w:lvl w:ilvl="3" w:tplc="BA363746" w:tentative="1">
      <w:start w:val="1"/>
      <w:numFmt w:val="bullet"/>
      <w:lvlText w:val="•"/>
      <w:lvlJc w:val="left"/>
      <w:pPr>
        <w:tabs>
          <w:tab w:val="num" w:pos="2880"/>
        </w:tabs>
        <w:ind w:left="2880" w:hanging="360"/>
      </w:pPr>
      <w:rPr>
        <w:rFonts w:ascii="Arial" w:hAnsi="Arial" w:hint="default"/>
      </w:rPr>
    </w:lvl>
    <w:lvl w:ilvl="4" w:tplc="E36651C2" w:tentative="1">
      <w:start w:val="1"/>
      <w:numFmt w:val="bullet"/>
      <w:lvlText w:val="•"/>
      <w:lvlJc w:val="left"/>
      <w:pPr>
        <w:tabs>
          <w:tab w:val="num" w:pos="3600"/>
        </w:tabs>
        <w:ind w:left="3600" w:hanging="360"/>
      </w:pPr>
      <w:rPr>
        <w:rFonts w:ascii="Arial" w:hAnsi="Arial" w:hint="default"/>
      </w:rPr>
    </w:lvl>
    <w:lvl w:ilvl="5" w:tplc="D1B82408" w:tentative="1">
      <w:start w:val="1"/>
      <w:numFmt w:val="bullet"/>
      <w:lvlText w:val="•"/>
      <w:lvlJc w:val="left"/>
      <w:pPr>
        <w:tabs>
          <w:tab w:val="num" w:pos="4320"/>
        </w:tabs>
        <w:ind w:left="4320" w:hanging="360"/>
      </w:pPr>
      <w:rPr>
        <w:rFonts w:ascii="Arial" w:hAnsi="Arial" w:hint="default"/>
      </w:rPr>
    </w:lvl>
    <w:lvl w:ilvl="6" w:tplc="97F4E560" w:tentative="1">
      <w:start w:val="1"/>
      <w:numFmt w:val="bullet"/>
      <w:lvlText w:val="•"/>
      <w:lvlJc w:val="left"/>
      <w:pPr>
        <w:tabs>
          <w:tab w:val="num" w:pos="5040"/>
        </w:tabs>
        <w:ind w:left="5040" w:hanging="360"/>
      </w:pPr>
      <w:rPr>
        <w:rFonts w:ascii="Arial" w:hAnsi="Arial" w:hint="default"/>
      </w:rPr>
    </w:lvl>
    <w:lvl w:ilvl="7" w:tplc="20F0E760" w:tentative="1">
      <w:start w:val="1"/>
      <w:numFmt w:val="bullet"/>
      <w:lvlText w:val="•"/>
      <w:lvlJc w:val="left"/>
      <w:pPr>
        <w:tabs>
          <w:tab w:val="num" w:pos="5760"/>
        </w:tabs>
        <w:ind w:left="5760" w:hanging="360"/>
      </w:pPr>
      <w:rPr>
        <w:rFonts w:ascii="Arial" w:hAnsi="Arial" w:hint="default"/>
      </w:rPr>
    </w:lvl>
    <w:lvl w:ilvl="8" w:tplc="081C8D08" w:tentative="1">
      <w:start w:val="1"/>
      <w:numFmt w:val="bullet"/>
      <w:lvlText w:val="•"/>
      <w:lvlJc w:val="left"/>
      <w:pPr>
        <w:tabs>
          <w:tab w:val="num" w:pos="6480"/>
        </w:tabs>
        <w:ind w:left="6480" w:hanging="360"/>
      </w:pPr>
      <w:rPr>
        <w:rFonts w:ascii="Arial" w:hAnsi="Arial" w:hint="default"/>
      </w:rPr>
    </w:lvl>
  </w:abstractNum>
  <w:abstractNum w:abstractNumId="5">
    <w:nsid w:val="25B12252"/>
    <w:multiLevelType w:val="hybridMultilevel"/>
    <w:tmpl w:val="954E6474"/>
    <w:lvl w:ilvl="0" w:tplc="24AC2EC0">
      <w:start w:val="1"/>
      <w:numFmt w:val="bullet"/>
      <w:lvlText w:val="•"/>
      <w:lvlJc w:val="left"/>
      <w:pPr>
        <w:tabs>
          <w:tab w:val="num" w:pos="720"/>
        </w:tabs>
        <w:ind w:left="720" w:hanging="360"/>
      </w:pPr>
      <w:rPr>
        <w:rFonts w:ascii="Arial" w:hAnsi="Arial" w:hint="default"/>
      </w:rPr>
    </w:lvl>
    <w:lvl w:ilvl="1" w:tplc="D3FE4F54" w:tentative="1">
      <w:start w:val="1"/>
      <w:numFmt w:val="bullet"/>
      <w:lvlText w:val="•"/>
      <w:lvlJc w:val="left"/>
      <w:pPr>
        <w:tabs>
          <w:tab w:val="num" w:pos="1440"/>
        </w:tabs>
        <w:ind w:left="1440" w:hanging="360"/>
      </w:pPr>
      <w:rPr>
        <w:rFonts w:ascii="Arial" w:hAnsi="Arial" w:hint="default"/>
      </w:rPr>
    </w:lvl>
    <w:lvl w:ilvl="2" w:tplc="C7524EE2" w:tentative="1">
      <w:start w:val="1"/>
      <w:numFmt w:val="bullet"/>
      <w:lvlText w:val="•"/>
      <w:lvlJc w:val="left"/>
      <w:pPr>
        <w:tabs>
          <w:tab w:val="num" w:pos="2160"/>
        </w:tabs>
        <w:ind w:left="2160" w:hanging="360"/>
      </w:pPr>
      <w:rPr>
        <w:rFonts w:ascii="Arial" w:hAnsi="Arial" w:hint="default"/>
      </w:rPr>
    </w:lvl>
    <w:lvl w:ilvl="3" w:tplc="83CA79C4" w:tentative="1">
      <w:start w:val="1"/>
      <w:numFmt w:val="bullet"/>
      <w:lvlText w:val="•"/>
      <w:lvlJc w:val="left"/>
      <w:pPr>
        <w:tabs>
          <w:tab w:val="num" w:pos="2880"/>
        </w:tabs>
        <w:ind w:left="2880" w:hanging="360"/>
      </w:pPr>
      <w:rPr>
        <w:rFonts w:ascii="Arial" w:hAnsi="Arial" w:hint="default"/>
      </w:rPr>
    </w:lvl>
    <w:lvl w:ilvl="4" w:tplc="EC7AAD34" w:tentative="1">
      <w:start w:val="1"/>
      <w:numFmt w:val="bullet"/>
      <w:lvlText w:val="•"/>
      <w:lvlJc w:val="left"/>
      <w:pPr>
        <w:tabs>
          <w:tab w:val="num" w:pos="3600"/>
        </w:tabs>
        <w:ind w:left="3600" w:hanging="360"/>
      </w:pPr>
      <w:rPr>
        <w:rFonts w:ascii="Arial" w:hAnsi="Arial" w:hint="default"/>
      </w:rPr>
    </w:lvl>
    <w:lvl w:ilvl="5" w:tplc="50CAE136" w:tentative="1">
      <w:start w:val="1"/>
      <w:numFmt w:val="bullet"/>
      <w:lvlText w:val="•"/>
      <w:lvlJc w:val="left"/>
      <w:pPr>
        <w:tabs>
          <w:tab w:val="num" w:pos="4320"/>
        </w:tabs>
        <w:ind w:left="4320" w:hanging="360"/>
      </w:pPr>
      <w:rPr>
        <w:rFonts w:ascii="Arial" w:hAnsi="Arial" w:hint="default"/>
      </w:rPr>
    </w:lvl>
    <w:lvl w:ilvl="6" w:tplc="66BEFC1C" w:tentative="1">
      <w:start w:val="1"/>
      <w:numFmt w:val="bullet"/>
      <w:lvlText w:val="•"/>
      <w:lvlJc w:val="left"/>
      <w:pPr>
        <w:tabs>
          <w:tab w:val="num" w:pos="5040"/>
        </w:tabs>
        <w:ind w:left="5040" w:hanging="360"/>
      </w:pPr>
      <w:rPr>
        <w:rFonts w:ascii="Arial" w:hAnsi="Arial" w:hint="default"/>
      </w:rPr>
    </w:lvl>
    <w:lvl w:ilvl="7" w:tplc="63504822" w:tentative="1">
      <w:start w:val="1"/>
      <w:numFmt w:val="bullet"/>
      <w:lvlText w:val="•"/>
      <w:lvlJc w:val="left"/>
      <w:pPr>
        <w:tabs>
          <w:tab w:val="num" w:pos="5760"/>
        </w:tabs>
        <w:ind w:left="5760" w:hanging="360"/>
      </w:pPr>
      <w:rPr>
        <w:rFonts w:ascii="Arial" w:hAnsi="Arial" w:hint="default"/>
      </w:rPr>
    </w:lvl>
    <w:lvl w:ilvl="8" w:tplc="D5BE8720" w:tentative="1">
      <w:start w:val="1"/>
      <w:numFmt w:val="bullet"/>
      <w:lvlText w:val="•"/>
      <w:lvlJc w:val="left"/>
      <w:pPr>
        <w:tabs>
          <w:tab w:val="num" w:pos="6480"/>
        </w:tabs>
        <w:ind w:left="6480" w:hanging="360"/>
      </w:pPr>
      <w:rPr>
        <w:rFonts w:ascii="Arial" w:hAnsi="Arial" w:hint="default"/>
      </w:rPr>
    </w:lvl>
  </w:abstractNum>
  <w:abstractNum w:abstractNumId="6">
    <w:nsid w:val="282C5400"/>
    <w:multiLevelType w:val="hybridMultilevel"/>
    <w:tmpl w:val="8FD66FA2"/>
    <w:lvl w:ilvl="0" w:tplc="F17E2F92">
      <w:start w:val="1"/>
      <w:numFmt w:val="bullet"/>
      <w:lvlText w:val="•"/>
      <w:lvlJc w:val="left"/>
      <w:pPr>
        <w:tabs>
          <w:tab w:val="num" w:pos="720"/>
        </w:tabs>
        <w:ind w:left="720" w:hanging="360"/>
      </w:pPr>
      <w:rPr>
        <w:rFonts w:ascii="Arial" w:hAnsi="Arial" w:hint="default"/>
      </w:rPr>
    </w:lvl>
    <w:lvl w:ilvl="1" w:tplc="70B66070" w:tentative="1">
      <w:start w:val="1"/>
      <w:numFmt w:val="bullet"/>
      <w:lvlText w:val="•"/>
      <w:lvlJc w:val="left"/>
      <w:pPr>
        <w:tabs>
          <w:tab w:val="num" w:pos="1440"/>
        </w:tabs>
        <w:ind w:left="1440" w:hanging="360"/>
      </w:pPr>
      <w:rPr>
        <w:rFonts w:ascii="Arial" w:hAnsi="Arial" w:hint="default"/>
      </w:rPr>
    </w:lvl>
    <w:lvl w:ilvl="2" w:tplc="40661E3C" w:tentative="1">
      <w:start w:val="1"/>
      <w:numFmt w:val="bullet"/>
      <w:lvlText w:val="•"/>
      <w:lvlJc w:val="left"/>
      <w:pPr>
        <w:tabs>
          <w:tab w:val="num" w:pos="2160"/>
        </w:tabs>
        <w:ind w:left="2160" w:hanging="360"/>
      </w:pPr>
      <w:rPr>
        <w:rFonts w:ascii="Arial" w:hAnsi="Arial" w:hint="default"/>
      </w:rPr>
    </w:lvl>
    <w:lvl w:ilvl="3" w:tplc="37B46086" w:tentative="1">
      <w:start w:val="1"/>
      <w:numFmt w:val="bullet"/>
      <w:lvlText w:val="•"/>
      <w:lvlJc w:val="left"/>
      <w:pPr>
        <w:tabs>
          <w:tab w:val="num" w:pos="2880"/>
        </w:tabs>
        <w:ind w:left="2880" w:hanging="360"/>
      </w:pPr>
      <w:rPr>
        <w:rFonts w:ascii="Arial" w:hAnsi="Arial" w:hint="default"/>
      </w:rPr>
    </w:lvl>
    <w:lvl w:ilvl="4" w:tplc="7598BD52" w:tentative="1">
      <w:start w:val="1"/>
      <w:numFmt w:val="bullet"/>
      <w:lvlText w:val="•"/>
      <w:lvlJc w:val="left"/>
      <w:pPr>
        <w:tabs>
          <w:tab w:val="num" w:pos="3600"/>
        </w:tabs>
        <w:ind w:left="3600" w:hanging="360"/>
      </w:pPr>
      <w:rPr>
        <w:rFonts w:ascii="Arial" w:hAnsi="Arial" w:hint="default"/>
      </w:rPr>
    </w:lvl>
    <w:lvl w:ilvl="5" w:tplc="7A8CCDBA" w:tentative="1">
      <w:start w:val="1"/>
      <w:numFmt w:val="bullet"/>
      <w:lvlText w:val="•"/>
      <w:lvlJc w:val="left"/>
      <w:pPr>
        <w:tabs>
          <w:tab w:val="num" w:pos="4320"/>
        </w:tabs>
        <w:ind w:left="4320" w:hanging="360"/>
      </w:pPr>
      <w:rPr>
        <w:rFonts w:ascii="Arial" w:hAnsi="Arial" w:hint="default"/>
      </w:rPr>
    </w:lvl>
    <w:lvl w:ilvl="6" w:tplc="07B87982" w:tentative="1">
      <w:start w:val="1"/>
      <w:numFmt w:val="bullet"/>
      <w:lvlText w:val="•"/>
      <w:lvlJc w:val="left"/>
      <w:pPr>
        <w:tabs>
          <w:tab w:val="num" w:pos="5040"/>
        </w:tabs>
        <w:ind w:left="5040" w:hanging="360"/>
      </w:pPr>
      <w:rPr>
        <w:rFonts w:ascii="Arial" w:hAnsi="Arial" w:hint="default"/>
      </w:rPr>
    </w:lvl>
    <w:lvl w:ilvl="7" w:tplc="DBC0D3C6" w:tentative="1">
      <w:start w:val="1"/>
      <w:numFmt w:val="bullet"/>
      <w:lvlText w:val="•"/>
      <w:lvlJc w:val="left"/>
      <w:pPr>
        <w:tabs>
          <w:tab w:val="num" w:pos="5760"/>
        </w:tabs>
        <w:ind w:left="5760" w:hanging="360"/>
      </w:pPr>
      <w:rPr>
        <w:rFonts w:ascii="Arial" w:hAnsi="Arial" w:hint="default"/>
      </w:rPr>
    </w:lvl>
    <w:lvl w:ilvl="8" w:tplc="CB7E4DF8" w:tentative="1">
      <w:start w:val="1"/>
      <w:numFmt w:val="bullet"/>
      <w:lvlText w:val="•"/>
      <w:lvlJc w:val="left"/>
      <w:pPr>
        <w:tabs>
          <w:tab w:val="num" w:pos="6480"/>
        </w:tabs>
        <w:ind w:left="6480" w:hanging="360"/>
      </w:pPr>
      <w:rPr>
        <w:rFonts w:ascii="Arial" w:hAnsi="Arial" w:hint="default"/>
      </w:rPr>
    </w:lvl>
  </w:abstractNum>
  <w:abstractNum w:abstractNumId="7">
    <w:nsid w:val="283E7E62"/>
    <w:multiLevelType w:val="hybridMultilevel"/>
    <w:tmpl w:val="AB6A919A"/>
    <w:lvl w:ilvl="0" w:tplc="529A659C">
      <w:start w:val="1"/>
      <w:numFmt w:val="bullet"/>
      <w:lvlText w:val="•"/>
      <w:lvlJc w:val="left"/>
      <w:pPr>
        <w:tabs>
          <w:tab w:val="num" w:pos="720"/>
        </w:tabs>
        <w:ind w:left="720" w:hanging="360"/>
      </w:pPr>
      <w:rPr>
        <w:rFonts w:ascii="Arial" w:hAnsi="Arial" w:hint="default"/>
      </w:rPr>
    </w:lvl>
    <w:lvl w:ilvl="1" w:tplc="7E8AF628" w:tentative="1">
      <w:start w:val="1"/>
      <w:numFmt w:val="bullet"/>
      <w:lvlText w:val="•"/>
      <w:lvlJc w:val="left"/>
      <w:pPr>
        <w:tabs>
          <w:tab w:val="num" w:pos="1440"/>
        </w:tabs>
        <w:ind w:left="1440" w:hanging="360"/>
      </w:pPr>
      <w:rPr>
        <w:rFonts w:ascii="Arial" w:hAnsi="Arial" w:hint="default"/>
      </w:rPr>
    </w:lvl>
    <w:lvl w:ilvl="2" w:tplc="F690B994" w:tentative="1">
      <w:start w:val="1"/>
      <w:numFmt w:val="bullet"/>
      <w:lvlText w:val="•"/>
      <w:lvlJc w:val="left"/>
      <w:pPr>
        <w:tabs>
          <w:tab w:val="num" w:pos="2160"/>
        </w:tabs>
        <w:ind w:left="2160" w:hanging="360"/>
      </w:pPr>
      <w:rPr>
        <w:rFonts w:ascii="Arial" w:hAnsi="Arial" w:hint="default"/>
      </w:rPr>
    </w:lvl>
    <w:lvl w:ilvl="3" w:tplc="0D2E0F78" w:tentative="1">
      <w:start w:val="1"/>
      <w:numFmt w:val="bullet"/>
      <w:lvlText w:val="•"/>
      <w:lvlJc w:val="left"/>
      <w:pPr>
        <w:tabs>
          <w:tab w:val="num" w:pos="2880"/>
        </w:tabs>
        <w:ind w:left="2880" w:hanging="360"/>
      </w:pPr>
      <w:rPr>
        <w:rFonts w:ascii="Arial" w:hAnsi="Arial" w:hint="default"/>
      </w:rPr>
    </w:lvl>
    <w:lvl w:ilvl="4" w:tplc="D6C02624" w:tentative="1">
      <w:start w:val="1"/>
      <w:numFmt w:val="bullet"/>
      <w:lvlText w:val="•"/>
      <w:lvlJc w:val="left"/>
      <w:pPr>
        <w:tabs>
          <w:tab w:val="num" w:pos="3600"/>
        </w:tabs>
        <w:ind w:left="3600" w:hanging="360"/>
      </w:pPr>
      <w:rPr>
        <w:rFonts w:ascii="Arial" w:hAnsi="Arial" w:hint="default"/>
      </w:rPr>
    </w:lvl>
    <w:lvl w:ilvl="5" w:tplc="8D9ADB10" w:tentative="1">
      <w:start w:val="1"/>
      <w:numFmt w:val="bullet"/>
      <w:lvlText w:val="•"/>
      <w:lvlJc w:val="left"/>
      <w:pPr>
        <w:tabs>
          <w:tab w:val="num" w:pos="4320"/>
        </w:tabs>
        <w:ind w:left="4320" w:hanging="360"/>
      </w:pPr>
      <w:rPr>
        <w:rFonts w:ascii="Arial" w:hAnsi="Arial" w:hint="default"/>
      </w:rPr>
    </w:lvl>
    <w:lvl w:ilvl="6" w:tplc="A142E4BC" w:tentative="1">
      <w:start w:val="1"/>
      <w:numFmt w:val="bullet"/>
      <w:lvlText w:val="•"/>
      <w:lvlJc w:val="left"/>
      <w:pPr>
        <w:tabs>
          <w:tab w:val="num" w:pos="5040"/>
        </w:tabs>
        <w:ind w:left="5040" w:hanging="360"/>
      </w:pPr>
      <w:rPr>
        <w:rFonts w:ascii="Arial" w:hAnsi="Arial" w:hint="default"/>
      </w:rPr>
    </w:lvl>
    <w:lvl w:ilvl="7" w:tplc="BBD09AEE" w:tentative="1">
      <w:start w:val="1"/>
      <w:numFmt w:val="bullet"/>
      <w:lvlText w:val="•"/>
      <w:lvlJc w:val="left"/>
      <w:pPr>
        <w:tabs>
          <w:tab w:val="num" w:pos="5760"/>
        </w:tabs>
        <w:ind w:left="5760" w:hanging="360"/>
      </w:pPr>
      <w:rPr>
        <w:rFonts w:ascii="Arial" w:hAnsi="Arial" w:hint="default"/>
      </w:rPr>
    </w:lvl>
    <w:lvl w:ilvl="8" w:tplc="454288C2" w:tentative="1">
      <w:start w:val="1"/>
      <w:numFmt w:val="bullet"/>
      <w:lvlText w:val="•"/>
      <w:lvlJc w:val="left"/>
      <w:pPr>
        <w:tabs>
          <w:tab w:val="num" w:pos="6480"/>
        </w:tabs>
        <w:ind w:left="6480" w:hanging="360"/>
      </w:pPr>
      <w:rPr>
        <w:rFonts w:ascii="Arial" w:hAnsi="Arial" w:hint="default"/>
      </w:rPr>
    </w:lvl>
  </w:abstractNum>
  <w:abstractNum w:abstractNumId="8">
    <w:nsid w:val="297769FD"/>
    <w:multiLevelType w:val="hybridMultilevel"/>
    <w:tmpl w:val="7BF048D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BA50BF0"/>
    <w:multiLevelType w:val="hybridMultilevel"/>
    <w:tmpl w:val="B9AA3A8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D585465"/>
    <w:multiLevelType w:val="hybridMultilevel"/>
    <w:tmpl w:val="107CD5DA"/>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E43764F"/>
    <w:multiLevelType w:val="multilevel"/>
    <w:tmpl w:val="EF008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CA2E45"/>
    <w:multiLevelType w:val="hybridMultilevel"/>
    <w:tmpl w:val="F6BE9DAA"/>
    <w:lvl w:ilvl="0" w:tplc="DAC6841E">
      <w:start w:val="9"/>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301D16EE"/>
    <w:multiLevelType w:val="hybridMultilevel"/>
    <w:tmpl w:val="8A1016AC"/>
    <w:lvl w:ilvl="0" w:tplc="7AA4451A">
      <w:start w:val="5"/>
      <w:numFmt w:val="bullet"/>
      <w:lvlText w:val="-"/>
      <w:lvlJc w:val="left"/>
      <w:pPr>
        <w:ind w:left="435" w:hanging="360"/>
      </w:pPr>
      <w:rPr>
        <w:rFonts w:ascii="Tahoma" w:eastAsia="Times New Roman" w:hAnsi="Tahoma" w:hint="default"/>
      </w:rPr>
    </w:lvl>
    <w:lvl w:ilvl="1" w:tplc="04090003" w:tentative="1">
      <w:start w:val="1"/>
      <w:numFmt w:val="bullet"/>
      <w:lvlText w:val="o"/>
      <w:lvlJc w:val="left"/>
      <w:pPr>
        <w:ind w:left="1155" w:hanging="360"/>
      </w:pPr>
      <w:rPr>
        <w:rFonts w:ascii="Courier New" w:hAnsi="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4">
    <w:nsid w:val="341E0FAC"/>
    <w:multiLevelType w:val="hybridMultilevel"/>
    <w:tmpl w:val="1BF018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A825BEB"/>
    <w:multiLevelType w:val="hybridMultilevel"/>
    <w:tmpl w:val="41BE96EC"/>
    <w:lvl w:ilvl="0" w:tplc="8BAE070C">
      <w:start w:val="1"/>
      <w:numFmt w:val="bullet"/>
      <w:lvlText w:val="•"/>
      <w:lvlJc w:val="left"/>
      <w:pPr>
        <w:tabs>
          <w:tab w:val="num" w:pos="720"/>
        </w:tabs>
        <w:ind w:left="720" w:hanging="360"/>
      </w:pPr>
      <w:rPr>
        <w:rFonts w:ascii="Arial" w:hAnsi="Arial" w:hint="default"/>
      </w:rPr>
    </w:lvl>
    <w:lvl w:ilvl="1" w:tplc="A6AC7E9E" w:tentative="1">
      <w:start w:val="1"/>
      <w:numFmt w:val="bullet"/>
      <w:lvlText w:val="•"/>
      <w:lvlJc w:val="left"/>
      <w:pPr>
        <w:tabs>
          <w:tab w:val="num" w:pos="1440"/>
        </w:tabs>
        <w:ind w:left="1440" w:hanging="360"/>
      </w:pPr>
      <w:rPr>
        <w:rFonts w:ascii="Arial" w:hAnsi="Arial" w:hint="default"/>
      </w:rPr>
    </w:lvl>
    <w:lvl w:ilvl="2" w:tplc="0224845C" w:tentative="1">
      <w:start w:val="1"/>
      <w:numFmt w:val="bullet"/>
      <w:lvlText w:val="•"/>
      <w:lvlJc w:val="left"/>
      <w:pPr>
        <w:tabs>
          <w:tab w:val="num" w:pos="2160"/>
        </w:tabs>
        <w:ind w:left="2160" w:hanging="360"/>
      </w:pPr>
      <w:rPr>
        <w:rFonts w:ascii="Arial" w:hAnsi="Arial" w:hint="default"/>
      </w:rPr>
    </w:lvl>
    <w:lvl w:ilvl="3" w:tplc="260C2234" w:tentative="1">
      <w:start w:val="1"/>
      <w:numFmt w:val="bullet"/>
      <w:lvlText w:val="•"/>
      <w:lvlJc w:val="left"/>
      <w:pPr>
        <w:tabs>
          <w:tab w:val="num" w:pos="2880"/>
        </w:tabs>
        <w:ind w:left="2880" w:hanging="360"/>
      </w:pPr>
      <w:rPr>
        <w:rFonts w:ascii="Arial" w:hAnsi="Arial" w:hint="default"/>
      </w:rPr>
    </w:lvl>
    <w:lvl w:ilvl="4" w:tplc="98E862CA" w:tentative="1">
      <w:start w:val="1"/>
      <w:numFmt w:val="bullet"/>
      <w:lvlText w:val="•"/>
      <w:lvlJc w:val="left"/>
      <w:pPr>
        <w:tabs>
          <w:tab w:val="num" w:pos="3600"/>
        </w:tabs>
        <w:ind w:left="3600" w:hanging="360"/>
      </w:pPr>
      <w:rPr>
        <w:rFonts w:ascii="Arial" w:hAnsi="Arial" w:hint="default"/>
      </w:rPr>
    </w:lvl>
    <w:lvl w:ilvl="5" w:tplc="6CA2E9B2" w:tentative="1">
      <w:start w:val="1"/>
      <w:numFmt w:val="bullet"/>
      <w:lvlText w:val="•"/>
      <w:lvlJc w:val="left"/>
      <w:pPr>
        <w:tabs>
          <w:tab w:val="num" w:pos="4320"/>
        </w:tabs>
        <w:ind w:left="4320" w:hanging="360"/>
      </w:pPr>
      <w:rPr>
        <w:rFonts w:ascii="Arial" w:hAnsi="Arial" w:hint="default"/>
      </w:rPr>
    </w:lvl>
    <w:lvl w:ilvl="6" w:tplc="CDD88498" w:tentative="1">
      <w:start w:val="1"/>
      <w:numFmt w:val="bullet"/>
      <w:lvlText w:val="•"/>
      <w:lvlJc w:val="left"/>
      <w:pPr>
        <w:tabs>
          <w:tab w:val="num" w:pos="5040"/>
        </w:tabs>
        <w:ind w:left="5040" w:hanging="360"/>
      </w:pPr>
      <w:rPr>
        <w:rFonts w:ascii="Arial" w:hAnsi="Arial" w:hint="default"/>
      </w:rPr>
    </w:lvl>
    <w:lvl w:ilvl="7" w:tplc="5B5E7CE6" w:tentative="1">
      <w:start w:val="1"/>
      <w:numFmt w:val="bullet"/>
      <w:lvlText w:val="•"/>
      <w:lvlJc w:val="left"/>
      <w:pPr>
        <w:tabs>
          <w:tab w:val="num" w:pos="5760"/>
        </w:tabs>
        <w:ind w:left="5760" w:hanging="360"/>
      </w:pPr>
      <w:rPr>
        <w:rFonts w:ascii="Arial" w:hAnsi="Arial" w:hint="default"/>
      </w:rPr>
    </w:lvl>
    <w:lvl w:ilvl="8" w:tplc="E56AAAC6" w:tentative="1">
      <w:start w:val="1"/>
      <w:numFmt w:val="bullet"/>
      <w:lvlText w:val="•"/>
      <w:lvlJc w:val="left"/>
      <w:pPr>
        <w:tabs>
          <w:tab w:val="num" w:pos="6480"/>
        </w:tabs>
        <w:ind w:left="6480" w:hanging="360"/>
      </w:pPr>
      <w:rPr>
        <w:rFonts w:ascii="Arial" w:hAnsi="Arial" w:hint="default"/>
      </w:rPr>
    </w:lvl>
  </w:abstractNum>
  <w:abstractNum w:abstractNumId="16">
    <w:nsid w:val="3F06141B"/>
    <w:multiLevelType w:val="hybridMultilevel"/>
    <w:tmpl w:val="F8D46B4A"/>
    <w:lvl w:ilvl="0" w:tplc="8C5E60C0">
      <w:start w:val="1"/>
      <w:numFmt w:val="bullet"/>
      <w:lvlText w:val="•"/>
      <w:lvlJc w:val="left"/>
      <w:pPr>
        <w:tabs>
          <w:tab w:val="num" w:pos="720"/>
        </w:tabs>
        <w:ind w:left="720" w:hanging="360"/>
      </w:pPr>
      <w:rPr>
        <w:rFonts w:ascii="Arial" w:hAnsi="Arial" w:hint="default"/>
      </w:rPr>
    </w:lvl>
    <w:lvl w:ilvl="1" w:tplc="14706E44" w:tentative="1">
      <w:start w:val="1"/>
      <w:numFmt w:val="bullet"/>
      <w:lvlText w:val="•"/>
      <w:lvlJc w:val="left"/>
      <w:pPr>
        <w:tabs>
          <w:tab w:val="num" w:pos="1440"/>
        </w:tabs>
        <w:ind w:left="1440" w:hanging="360"/>
      </w:pPr>
      <w:rPr>
        <w:rFonts w:ascii="Arial" w:hAnsi="Arial" w:hint="default"/>
      </w:rPr>
    </w:lvl>
    <w:lvl w:ilvl="2" w:tplc="A992D04A" w:tentative="1">
      <w:start w:val="1"/>
      <w:numFmt w:val="bullet"/>
      <w:lvlText w:val="•"/>
      <w:lvlJc w:val="left"/>
      <w:pPr>
        <w:tabs>
          <w:tab w:val="num" w:pos="2160"/>
        </w:tabs>
        <w:ind w:left="2160" w:hanging="360"/>
      </w:pPr>
      <w:rPr>
        <w:rFonts w:ascii="Arial" w:hAnsi="Arial" w:hint="default"/>
      </w:rPr>
    </w:lvl>
    <w:lvl w:ilvl="3" w:tplc="56F21BA6" w:tentative="1">
      <w:start w:val="1"/>
      <w:numFmt w:val="bullet"/>
      <w:lvlText w:val="•"/>
      <w:lvlJc w:val="left"/>
      <w:pPr>
        <w:tabs>
          <w:tab w:val="num" w:pos="2880"/>
        </w:tabs>
        <w:ind w:left="2880" w:hanging="360"/>
      </w:pPr>
      <w:rPr>
        <w:rFonts w:ascii="Arial" w:hAnsi="Arial" w:hint="default"/>
      </w:rPr>
    </w:lvl>
    <w:lvl w:ilvl="4" w:tplc="EDBCFC70" w:tentative="1">
      <w:start w:val="1"/>
      <w:numFmt w:val="bullet"/>
      <w:lvlText w:val="•"/>
      <w:lvlJc w:val="left"/>
      <w:pPr>
        <w:tabs>
          <w:tab w:val="num" w:pos="3600"/>
        </w:tabs>
        <w:ind w:left="3600" w:hanging="360"/>
      </w:pPr>
      <w:rPr>
        <w:rFonts w:ascii="Arial" w:hAnsi="Arial" w:hint="default"/>
      </w:rPr>
    </w:lvl>
    <w:lvl w:ilvl="5" w:tplc="14CC4ED8" w:tentative="1">
      <w:start w:val="1"/>
      <w:numFmt w:val="bullet"/>
      <w:lvlText w:val="•"/>
      <w:lvlJc w:val="left"/>
      <w:pPr>
        <w:tabs>
          <w:tab w:val="num" w:pos="4320"/>
        </w:tabs>
        <w:ind w:left="4320" w:hanging="360"/>
      </w:pPr>
      <w:rPr>
        <w:rFonts w:ascii="Arial" w:hAnsi="Arial" w:hint="default"/>
      </w:rPr>
    </w:lvl>
    <w:lvl w:ilvl="6" w:tplc="43521846" w:tentative="1">
      <w:start w:val="1"/>
      <w:numFmt w:val="bullet"/>
      <w:lvlText w:val="•"/>
      <w:lvlJc w:val="left"/>
      <w:pPr>
        <w:tabs>
          <w:tab w:val="num" w:pos="5040"/>
        </w:tabs>
        <w:ind w:left="5040" w:hanging="360"/>
      </w:pPr>
      <w:rPr>
        <w:rFonts w:ascii="Arial" w:hAnsi="Arial" w:hint="default"/>
      </w:rPr>
    </w:lvl>
    <w:lvl w:ilvl="7" w:tplc="A202D264" w:tentative="1">
      <w:start w:val="1"/>
      <w:numFmt w:val="bullet"/>
      <w:lvlText w:val="•"/>
      <w:lvlJc w:val="left"/>
      <w:pPr>
        <w:tabs>
          <w:tab w:val="num" w:pos="5760"/>
        </w:tabs>
        <w:ind w:left="5760" w:hanging="360"/>
      </w:pPr>
      <w:rPr>
        <w:rFonts w:ascii="Arial" w:hAnsi="Arial" w:hint="default"/>
      </w:rPr>
    </w:lvl>
    <w:lvl w:ilvl="8" w:tplc="DA9E8600" w:tentative="1">
      <w:start w:val="1"/>
      <w:numFmt w:val="bullet"/>
      <w:lvlText w:val="•"/>
      <w:lvlJc w:val="left"/>
      <w:pPr>
        <w:tabs>
          <w:tab w:val="num" w:pos="6480"/>
        </w:tabs>
        <w:ind w:left="6480" w:hanging="360"/>
      </w:pPr>
      <w:rPr>
        <w:rFonts w:ascii="Arial" w:hAnsi="Arial" w:hint="default"/>
      </w:rPr>
    </w:lvl>
  </w:abstractNum>
  <w:abstractNum w:abstractNumId="17">
    <w:nsid w:val="40A70835"/>
    <w:multiLevelType w:val="hybridMultilevel"/>
    <w:tmpl w:val="0BF06C70"/>
    <w:lvl w:ilvl="0" w:tplc="8EB63E84">
      <w:start w:val="1"/>
      <w:numFmt w:val="bullet"/>
      <w:lvlText w:val="•"/>
      <w:lvlJc w:val="left"/>
      <w:pPr>
        <w:tabs>
          <w:tab w:val="num" w:pos="720"/>
        </w:tabs>
        <w:ind w:left="720" w:hanging="360"/>
      </w:pPr>
      <w:rPr>
        <w:rFonts w:ascii="Arial" w:hAnsi="Arial" w:hint="default"/>
      </w:rPr>
    </w:lvl>
    <w:lvl w:ilvl="1" w:tplc="B20E40E2" w:tentative="1">
      <w:start w:val="1"/>
      <w:numFmt w:val="bullet"/>
      <w:lvlText w:val="•"/>
      <w:lvlJc w:val="left"/>
      <w:pPr>
        <w:tabs>
          <w:tab w:val="num" w:pos="1440"/>
        </w:tabs>
        <w:ind w:left="1440" w:hanging="360"/>
      </w:pPr>
      <w:rPr>
        <w:rFonts w:ascii="Arial" w:hAnsi="Arial" w:hint="default"/>
      </w:rPr>
    </w:lvl>
    <w:lvl w:ilvl="2" w:tplc="8B04BB8A" w:tentative="1">
      <w:start w:val="1"/>
      <w:numFmt w:val="bullet"/>
      <w:lvlText w:val="•"/>
      <w:lvlJc w:val="left"/>
      <w:pPr>
        <w:tabs>
          <w:tab w:val="num" w:pos="2160"/>
        </w:tabs>
        <w:ind w:left="2160" w:hanging="360"/>
      </w:pPr>
      <w:rPr>
        <w:rFonts w:ascii="Arial" w:hAnsi="Arial" w:hint="default"/>
      </w:rPr>
    </w:lvl>
    <w:lvl w:ilvl="3" w:tplc="55E00B64" w:tentative="1">
      <w:start w:val="1"/>
      <w:numFmt w:val="bullet"/>
      <w:lvlText w:val="•"/>
      <w:lvlJc w:val="left"/>
      <w:pPr>
        <w:tabs>
          <w:tab w:val="num" w:pos="2880"/>
        </w:tabs>
        <w:ind w:left="2880" w:hanging="360"/>
      </w:pPr>
      <w:rPr>
        <w:rFonts w:ascii="Arial" w:hAnsi="Arial" w:hint="default"/>
      </w:rPr>
    </w:lvl>
    <w:lvl w:ilvl="4" w:tplc="3E662B16" w:tentative="1">
      <w:start w:val="1"/>
      <w:numFmt w:val="bullet"/>
      <w:lvlText w:val="•"/>
      <w:lvlJc w:val="left"/>
      <w:pPr>
        <w:tabs>
          <w:tab w:val="num" w:pos="3600"/>
        </w:tabs>
        <w:ind w:left="3600" w:hanging="360"/>
      </w:pPr>
      <w:rPr>
        <w:rFonts w:ascii="Arial" w:hAnsi="Arial" w:hint="default"/>
      </w:rPr>
    </w:lvl>
    <w:lvl w:ilvl="5" w:tplc="32ECD15C" w:tentative="1">
      <w:start w:val="1"/>
      <w:numFmt w:val="bullet"/>
      <w:lvlText w:val="•"/>
      <w:lvlJc w:val="left"/>
      <w:pPr>
        <w:tabs>
          <w:tab w:val="num" w:pos="4320"/>
        </w:tabs>
        <w:ind w:left="4320" w:hanging="360"/>
      </w:pPr>
      <w:rPr>
        <w:rFonts w:ascii="Arial" w:hAnsi="Arial" w:hint="default"/>
      </w:rPr>
    </w:lvl>
    <w:lvl w:ilvl="6" w:tplc="2BFE05CE" w:tentative="1">
      <w:start w:val="1"/>
      <w:numFmt w:val="bullet"/>
      <w:lvlText w:val="•"/>
      <w:lvlJc w:val="left"/>
      <w:pPr>
        <w:tabs>
          <w:tab w:val="num" w:pos="5040"/>
        </w:tabs>
        <w:ind w:left="5040" w:hanging="360"/>
      </w:pPr>
      <w:rPr>
        <w:rFonts w:ascii="Arial" w:hAnsi="Arial" w:hint="default"/>
      </w:rPr>
    </w:lvl>
    <w:lvl w:ilvl="7" w:tplc="345E55FE" w:tentative="1">
      <w:start w:val="1"/>
      <w:numFmt w:val="bullet"/>
      <w:lvlText w:val="•"/>
      <w:lvlJc w:val="left"/>
      <w:pPr>
        <w:tabs>
          <w:tab w:val="num" w:pos="5760"/>
        </w:tabs>
        <w:ind w:left="5760" w:hanging="360"/>
      </w:pPr>
      <w:rPr>
        <w:rFonts w:ascii="Arial" w:hAnsi="Arial" w:hint="default"/>
      </w:rPr>
    </w:lvl>
    <w:lvl w:ilvl="8" w:tplc="43E64050" w:tentative="1">
      <w:start w:val="1"/>
      <w:numFmt w:val="bullet"/>
      <w:lvlText w:val="•"/>
      <w:lvlJc w:val="left"/>
      <w:pPr>
        <w:tabs>
          <w:tab w:val="num" w:pos="6480"/>
        </w:tabs>
        <w:ind w:left="6480" w:hanging="360"/>
      </w:pPr>
      <w:rPr>
        <w:rFonts w:ascii="Arial" w:hAnsi="Arial" w:hint="default"/>
      </w:rPr>
    </w:lvl>
  </w:abstractNum>
  <w:abstractNum w:abstractNumId="18">
    <w:nsid w:val="4A335A99"/>
    <w:multiLevelType w:val="multilevel"/>
    <w:tmpl w:val="DADCC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D82257"/>
    <w:multiLevelType w:val="hybridMultilevel"/>
    <w:tmpl w:val="490242BA"/>
    <w:lvl w:ilvl="0" w:tplc="35963CDE">
      <w:start w:val="1"/>
      <w:numFmt w:val="bullet"/>
      <w:lvlText w:val="•"/>
      <w:lvlJc w:val="left"/>
      <w:pPr>
        <w:tabs>
          <w:tab w:val="num" w:pos="720"/>
        </w:tabs>
        <w:ind w:left="720" w:hanging="360"/>
      </w:pPr>
      <w:rPr>
        <w:rFonts w:ascii="Arial" w:hAnsi="Arial" w:hint="default"/>
      </w:rPr>
    </w:lvl>
    <w:lvl w:ilvl="1" w:tplc="834C59D2" w:tentative="1">
      <w:start w:val="1"/>
      <w:numFmt w:val="bullet"/>
      <w:lvlText w:val="•"/>
      <w:lvlJc w:val="left"/>
      <w:pPr>
        <w:tabs>
          <w:tab w:val="num" w:pos="1440"/>
        </w:tabs>
        <w:ind w:left="1440" w:hanging="360"/>
      </w:pPr>
      <w:rPr>
        <w:rFonts w:ascii="Arial" w:hAnsi="Arial" w:hint="default"/>
      </w:rPr>
    </w:lvl>
    <w:lvl w:ilvl="2" w:tplc="57BAD932" w:tentative="1">
      <w:start w:val="1"/>
      <w:numFmt w:val="bullet"/>
      <w:lvlText w:val="•"/>
      <w:lvlJc w:val="left"/>
      <w:pPr>
        <w:tabs>
          <w:tab w:val="num" w:pos="2160"/>
        </w:tabs>
        <w:ind w:left="2160" w:hanging="360"/>
      </w:pPr>
      <w:rPr>
        <w:rFonts w:ascii="Arial" w:hAnsi="Arial" w:hint="default"/>
      </w:rPr>
    </w:lvl>
    <w:lvl w:ilvl="3" w:tplc="E5D6EF30" w:tentative="1">
      <w:start w:val="1"/>
      <w:numFmt w:val="bullet"/>
      <w:lvlText w:val="•"/>
      <w:lvlJc w:val="left"/>
      <w:pPr>
        <w:tabs>
          <w:tab w:val="num" w:pos="2880"/>
        </w:tabs>
        <w:ind w:left="2880" w:hanging="360"/>
      </w:pPr>
      <w:rPr>
        <w:rFonts w:ascii="Arial" w:hAnsi="Arial" w:hint="default"/>
      </w:rPr>
    </w:lvl>
    <w:lvl w:ilvl="4" w:tplc="87CC1FC8" w:tentative="1">
      <w:start w:val="1"/>
      <w:numFmt w:val="bullet"/>
      <w:lvlText w:val="•"/>
      <w:lvlJc w:val="left"/>
      <w:pPr>
        <w:tabs>
          <w:tab w:val="num" w:pos="3600"/>
        </w:tabs>
        <w:ind w:left="3600" w:hanging="360"/>
      </w:pPr>
      <w:rPr>
        <w:rFonts w:ascii="Arial" w:hAnsi="Arial" w:hint="default"/>
      </w:rPr>
    </w:lvl>
    <w:lvl w:ilvl="5" w:tplc="99E0947E" w:tentative="1">
      <w:start w:val="1"/>
      <w:numFmt w:val="bullet"/>
      <w:lvlText w:val="•"/>
      <w:lvlJc w:val="left"/>
      <w:pPr>
        <w:tabs>
          <w:tab w:val="num" w:pos="4320"/>
        </w:tabs>
        <w:ind w:left="4320" w:hanging="360"/>
      </w:pPr>
      <w:rPr>
        <w:rFonts w:ascii="Arial" w:hAnsi="Arial" w:hint="default"/>
      </w:rPr>
    </w:lvl>
    <w:lvl w:ilvl="6" w:tplc="4E50CE5C" w:tentative="1">
      <w:start w:val="1"/>
      <w:numFmt w:val="bullet"/>
      <w:lvlText w:val="•"/>
      <w:lvlJc w:val="left"/>
      <w:pPr>
        <w:tabs>
          <w:tab w:val="num" w:pos="5040"/>
        </w:tabs>
        <w:ind w:left="5040" w:hanging="360"/>
      </w:pPr>
      <w:rPr>
        <w:rFonts w:ascii="Arial" w:hAnsi="Arial" w:hint="default"/>
      </w:rPr>
    </w:lvl>
    <w:lvl w:ilvl="7" w:tplc="4C92F012" w:tentative="1">
      <w:start w:val="1"/>
      <w:numFmt w:val="bullet"/>
      <w:lvlText w:val="•"/>
      <w:lvlJc w:val="left"/>
      <w:pPr>
        <w:tabs>
          <w:tab w:val="num" w:pos="5760"/>
        </w:tabs>
        <w:ind w:left="5760" w:hanging="360"/>
      </w:pPr>
      <w:rPr>
        <w:rFonts w:ascii="Arial" w:hAnsi="Arial" w:hint="default"/>
      </w:rPr>
    </w:lvl>
    <w:lvl w:ilvl="8" w:tplc="70E6C472" w:tentative="1">
      <w:start w:val="1"/>
      <w:numFmt w:val="bullet"/>
      <w:lvlText w:val="•"/>
      <w:lvlJc w:val="left"/>
      <w:pPr>
        <w:tabs>
          <w:tab w:val="num" w:pos="6480"/>
        </w:tabs>
        <w:ind w:left="6480" w:hanging="360"/>
      </w:pPr>
      <w:rPr>
        <w:rFonts w:ascii="Arial" w:hAnsi="Arial" w:hint="default"/>
      </w:rPr>
    </w:lvl>
  </w:abstractNum>
  <w:abstractNum w:abstractNumId="20">
    <w:nsid w:val="521F4790"/>
    <w:multiLevelType w:val="hybridMultilevel"/>
    <w:tmpl w:val="3DF657FE"/>
    <w:lvl w:ilvl="0" w:tplc="38B857E8">
      <w:start w:val="1"/>
      <w:numFmt w:val="bullet"/>
      <w:lvlText w:val="–"/>
      <w:lvlJc w:val="left"/>
      <w:pPr>
        <w:tabs>
          <w:tab w:val="num" w:pos="720"/>
        </w:tabs>
        <w:ind w:left="720" w:hanging="360"/>
      </w:pPr>
      <w:rPr>
        <w:rFonts w:ascii="Arial" w:hAnsi="Arial" w:hint="default"/>
      </w:rPr>
    </w:lvl>
    <w:lvl w:ilvl="1" w:tplc="EB96996A">
      <w:start w:val="1"/>
      <w:numFmt w:val="bullet"/>
      <w:lvlText w:val="–"/>
      <w:lvlJc w:val="left"/>
      <w:pPr>
        <w:tabs>
          <w:tab w:val="num" w:pos="1440"/>
        </w:tabs>
        <w:ind w:left="1440" w:hanging="360"/>
      </w:pPr>
      <w:rPr>
        <w:rFonts w:ascii="Arial" w:hAnsi="Arial" w:hint="default"/>
      </w:rPr>
    </w:lvl>
    <w:lvl w:ilvl="2" w:tplc="FAB6DBC6" w:tentative="1">
      <w:start w:val="1"/>
      <w:numFmt w:val="bullet"/>
      <w:lvlText w:val="–"/>
      <w:lvlJc w:val="left"/>
      <w:pPr>
        <w:tabs>
          <w:tab w:val="num" w:pos="2160"/>
        </w:tabs>
        <w:ind w:left="2160" w:hanging="360"/>
      </w:pPr>
      <w:rPr>
        <w:rFonts w:ascii="Arial" w:hAnsi="Arial" w:hint="default"/>
      </w:rPr>
    </w:lvl>
    <w:lvl w:ilvl="3" w:tplc="D71CED50" w:tentative="1">
      <w:start w:val="1"/>
      <w:numFmt w:val="bullet"/>
      <w:lvlText w:val="–"/>
      <w:lvlJc w:val="left"/>
      <w:pPr>
        <w:tabs>
          <w:tab w:val="num" w:pos="2880"/>
        </w:tabs>
        <w:ind w:left="2880" w:hanging="360"/>
      </w:pPr>
      <w:rPr>
        <w:rFonts w:ascii="Arial" w:hAnsi="Arial" w:hint="default"/>
      </w:rPr>
    </w:lvl>
    <w:lvl w:ilvl="4" w:tplc="DBD645D4" w:tentative="1">
      <w:start w:val="1"/>
      <w:numFmt w:val="bullet"/>
      <w:lvlText w:val="–"/>
      <w:lvlJc w:val="left"/>
      <w:pPr>
        <w:tabs>
          <w:tab w:val="num" w:pos="3600"/>
        </w:tabs>
        <w:ind w:left="3600" w:hanging="360"/>
      </w:pPr>
      <w:rPr>
        <w:rFonts w:ascii="Arial" w:hAnsi="Arial" w:hint="default"/>
      </w:rPr>
    </w:lvl>
    <w:lvl w:ilvl="5" w:tplc="374606F8" w:tentative="1">
      <w:start w:val="1"/>
      <w:numFmt w:val="bullet"/>
      <w:lvlText w:val="–"/>
      <w:lvlJc w:val="left"/>
      <w:pPr>
        <w:tabs>
          <w:tab w:val="num" w:pos="4320"/>
        </w:tabs>
        <w:ind w:left="4320" w:hanging="360"/>
      </w:pPr>
      <w:rPr>
        <w:rFonts w:ascii="Arial" w:hAnsi="Arial" w:hint="default"/>
      </w:rPr>
    </w:lvl>
    <w:lvl w:ilvl="6" w:tplc="C5D4E9A8" w:tentative="1">
      <w:start w:val="1"/>
      <w:numFmt w:val="bullet"/>
      <w:lvlText w:val="–"/>
      <w:lvlJc w:val="left"/>
      <w:pPr>
        <w:tabs>
          <w:tab w:val="num" w:pos="5040"/>
        </w:tabs>
        <w:ind w:left="5040" w:hanging="360"/>
      </w:pPr>
      <w:rPr>
        <w:rFonts w:ascii="Arial" w:hAnsi="Arial" w:hint="default"/>
      </w:rPr>
    </w:lvl>
    <w:lvl w:ilvl="7" w:tplc="50B466E0" w:tentative="1">
      <w:start w:val="1"/>
      <w:numFmt w:val="bullet"/>
      <w:lvlText w:val="–"/>
      <w:lvlJc w:val="left"/>
      <w:pPr>
        <w:tabs>
          <w:tab w:val="num" w:pos="5760"/>
        </w:tabs>
        <w:ind w:left="5760" w:hanging="360"/>
      </w:pPr>
      <w:rPr>
        <w:rFonts w:ascii="Arial" w:hAnsi="Arial" w:hint="default"/>
      </w:rPr>
    </w:lvl>
    <w:lvl w:ilvl="8" w:tplc="1EDE97F0" w:tentative="1">
      <w:start w:val="1"/>
      <w:numFmt w:val="bullet"/>
      <w:lvlText w:val="–"/>
      <w:lvlJc w:val="left"/>
      <w:pPr>
        <w:tabs>
          <w:tab w:val="num" w:pos="6480"/>
        </w:tabs>
        <w:ind w:left="6480" w:hanging="360"/>
      </w:pPr>
      <w:rPr>
        <w:rFonts w:ascii="Arial" w:hAnsi="Arial" w:hint="default"/>
      </w:rPr>
    </w:lvl>
  </w:abstractNum>
  <w:abstractNum w:abstractNumId="21">
    <w:nsid w:val="53954BC3"/>
    <w:multiLevelType w:val="hybridMultilevel"/>
    <w:tmpl w:val="648852F4"/>
    <w:lvl w:ilvl="0" w:tplc="D1486A74">
      <w:start w:val="1"/>
      <w:numFmt w:val="bullet"/>
      <w:lvlText w:val="•"/>
      <w:lvlJc w:val="left"/>
      <w:pPr>
        <w:tabs>
          <w:tab w:val="num" w:pos="720"/>
        </w:tabs>
        <w:ind w:left="720" w:hanging="360"/>
      </w:pPr>
      <w:rPr>
        <w:rFonts w:ascii="Arial" w:hAnsi="Arial" w:hint="default"/>
      </w:rPr>
    </w:lvl>
    <w:lvl w:ilvl="1" w:tplc="5B625092" w:tentative="1">
      <w:start w:val="1"/>
      <w:numFmt w:val="bullet"/>
      <w:lvlText w:val="•"/>
      <w:lvlJc w:val="left"/>
      <w:pPr>
        <w:tabs>
          <w:tab w:val="num" w:pos="1440"/>
        </w:tabs>
        <w:ind w:left="1440" w:hanging="360"/>
      </w:pPr>
      <w:rPr>
        <w:rFonts w:ascii="Arial" w:hAnsi="Arial" w:hint="default"/>
      </w:rPr>
    </w:lvl>
    <w:lvl w:ilvl="2" w:tplc="497455C8" w:tentative="1">
      <w:start w:val="1"/>
      <w:numFmt w:val="bullet"/>
      <w:lvlText w:val="•"/>
      <w:lvlJc w:val="left"/>
      <w:pPr>
        <w:tabs>
          <w:tab w:val="num" w:pos="2160"/>
        </w:tabs>
        <w:ind w:left="2160" w:hanging="360"/>
      </w:pPr>
      <w:rPr>
        <w:rFonts w:ascii="Arial" w:hAnsi="Arial" w:hint="default"/>
      </w:rPr>
    </w:lvl>
    <w:lvl w:ilvl="3" w:tplc="4ACAA120" w:tentative="1">
      <w:start w:val="1"/>
      <w:numFmt w:val="bullet"/>
      <w:lvlText w:val="•"/>
      <w:lvlJc w:val="left"/>
      <w:pPr>
        <w:tabs>
          <w:tab w:val="num" w:pos="2880"/>
        </w:tabs>
        <w:ind w:left="2880" w:hanging="360"/>
      </w:pPr>
      <w:rPr>
        <w:rFonts w:ascii="Arial" w:hAnsi="Arial" w:hint="default"/>
      </w:rPr>
    </w:lvl>
    <w:lvl w:ilvl="4" w:tplc="DC5C48A8" w:tentative="1">
      <w:start w:val="1"/>
      <w:numFmt w:val="bullet"/>
      <w:lvlText w:val="•"/>
      <w:lvlJc w:val="left"/>
      <w:pPr>
        <w:tabs>
          <w:tab w:val="num" w:pos="3600"/>
        </w:tabs>
        <w:ind w:left="3600" w:hanging="360"/>
      </w:pPr>
      <w:rPr>
        <w:rFonts w:ascii="Arial" w:hAnsi="Arial" w:hint="default"/>
      </w:rPr>
    </w:lvl>
    <w:lvl w:ilvl="5" w:tplc="D512BB82" w:tentative="1">
      <w:start w:val="1"/>
      <w:numFmt w:val="bullet"/>
      <w:lvlText w:val="•"/>
      <w:lvlJc w:val="left"/>
      <w:pPr>
        <w:tabs>
          <w:tab w:val="num" w:pos="4320"/>
        </w:tabs>
        <w:ind w:left="4320" w:hanging="360"/>
      </w:pPr>
      <w:rPr>
        <w:rFonts w:ascii="Arial" w:hAnsi="Arial" w:hint="default"/>
      </w:rPr>
    </w:lvl>
    <w:lvl w:ilvl="6" w:tplc="11FE9D80" w:tentative="1">
      <w:start w:val="1"/>
      <w:numFmt w:val="bullet"/>
      <w:lvlText w:val="•"/>
      <w:lvlJc w:val="left"/>
      <w:pPr>
        <w:tabs>
          <w:tab w:val="num" w:pos="5040"/>
        </w:tabs>
        <w:ind w:left="5040" w:hanging="360"/>
      </w:pPr>
      <w:rPr>
        <w:rFonts w:ascii="Arial" w:hAnsi="Arial" w:hint="default"/>
      </w:rPr>
    </w:lvl>
    <w:lvl w:ilvl="7" w:tplc="C68805AA" w:tentative="1">
      <w:start w:val="1"/>
      <w:numFmt w:val="bullet"/>
      <w:lvlText w:val="•"/>
      <w:lvlJc w:val="left"/>
      <w:pPr>
        <w:tabs>
          <w:tab w:val="num" w:pos="5760"/>
        </w:tabs>
        <w:ind w:left="5760" w:hanging="360"/>
      </w:pPr>
      <w:rPr>
        <w:rFonts w:ascii="Arial" w:hAnsi="Arial" w:hint="default"/>
      </w:rPr>
    </w:lvl>
    <w:lvl w:ilvl="8" w:tplc="A5506C52" w:tentative="1">
      <w:start w:val="1"/>
      <w:numFmt w:val="bullet"/>
      <w:lvlText w:val="•"/>
      <w:lvlJc w:val="left"/>
      <w:pPr>
        <w:tabs>
          <w:tab w:val="num" w:pos="6480"/>
        </w:tabs>
        <w:ind w:left="6480" w:hanging="360"/>
      </w:pPr>
      <w:rPr>
        <w:rFonts w:ascii="Arial" w:hAnsi="Arial" w:hint="default"/>
      </w:rPr>
    </w:lvl>
  </w:abstractNum>
  <w:abstractNum w:abstractNumId="22">
    <w:nsid w:val="53BB00FE"/>
    <w:multiLevelType w:val="hybridMultilevel"/>
    <w:tmpl w:val="9120E802"/>
    <w:lvl w:ilvl="0" w:tplc="177E8AAE">
      <w:start w:val="1"/>
      <w:numFmt w:val="bullet"/>
      <w:lvlText w:val="•"/>
      <w:lvlJc w:val="left"/>
      <w:pPr>
        <w:tabs>
          <w:tab w:val="num" w:pos="720"/>
        </w:tabs>
        <w:ind w:left="720" w:hanging="360"/>
      </w:pPr>
      <w:rPr>
        <w:rFonts w:ascii="Arial" w:hAnsi="Arial" w:hint="default"/>
      </w:rPr>
    </w:lvl>
    <w:lvl w:ilvl="1" w:tplc="CBFE4510" w:tentative="1">
      <w:start w:val="1"/>
      <w:numFmt w:val="bullet"/>
      <w:lvlText w:val="•"/>
      <w:lvlJc w:val="left"/>
      <w:pPr>
        <w:tabs>
          <w:tab w:val="num" w:pos="1440"/>
        </w:tabs>
        <w:ind w:left="1440" w:hanging="360"/>
      </w:pPr>
      <w:rPr>
        <w:rFonts w:ascii="Arial" w:hAnsi="Arial" w:hint="default"/>
      </w:rPr>
    </w:lvl>
    <w:lvl w:ilvl="2" w:tplc="024ED09E" w:tentative="1">
      <w:start w:val="1"/>
      <w:numFmt w:val="bullet"/>
      <w:lvlText w:val="•"/>
      <w:lvlJc w:val="left"/>
      <w:pPr>
        <w:tabs>
          <w:tab w:val="num" w:pos="2160"/>
        </w:tabs>
        <w:ind w:left="2160" w:hanging="360"/>
      </w:pPr>
      <w:rPr>
        <w:rFonts w:ascii="Arial" w:hAnsi="Arial" w:hint="default"/>
      </w:rPr>
    </w:lvl>
    <w:lvl w:ilvl="3" w:tplc="D5523CE2" w:tentative="1">
      <w:start w:val="1"/>
      <w:numFmt w:val="bullet"/>
      <w:lvlText w:val="•"/>
      <w:lvlJc w:val="left"/>
      <w:pPr>
        <w:tabs>
          <w:tab w:val="num" w:pos="2880"/>
        </w:tabs>
        <w:ind w:left="2880" w:hanging="360"/>
      </w:pPr>
      <w:rPr>
        <w:rFonts w:ascii="Arial" w:hAnsi="Arial" w:hint="default"/>
      </w:rPr>
    </w:lvl>
    <w:lvl w:ilvl="4" w:tplc="2EE6A69A" w:tentative="1">
      <w:start w:val="1"/>
      <w:numFmt w:val="bullet"/>
      <w:lvlText w:val="•"/>
      <w:lvlJc w:val="left"/>
      <w:pPr>
        <w:tabs>
          <w:tab w:val="num" w:pos="3600"/>
        </w:tabs>
        <w:ind w:left="3600" w:hanging="360"/>
      </w:pPr>
      <w:rPr>
        <w:rFonts w:ascii="Arial" w:hAnsi="Arial" w:hint="default"/>
      </w:rPr>
    </w:lvl>
    <w:lvl w:ilvl="5" w:tplc="DD8CE318" w:tentative="1">
      <w:start w:val="1"/>
      <w:numFmt w:val="bullet"/>
      <w:lvlText w:val="•"/>
      <w:lvlJc w:val="left"/>
      <w:pPr>
        <w:tabs>
          <w:tab w:val="num" w:pos="4320"/>
        </w:tabs>
        <w:ind w:left="4320" w:hanging="360"/>
      </w:pPr>
      <w:rPr>
        <w:rFonts w:ascii="Arial" w:hAnsi="Arial" w:hint="default"/>
      </w:rPr>
    </w:lvl>
    <w:lvl w:ilvl="6" w:tplc="A90CA3CE" w:tentative="1">
      <w:start w:val="1"/>
      <w:numFmt w:val="bullet"/>
      <w:lvlText w:val="•"/>
      <w:lvlJc w:val="left"/>
      <w:pPr>
        <w:tabs>
          <w:tab w:val="num" w:pos="5040"/>
        </w:tabs>
        <w:ind w:left="5040" w:hanging="360"/>
      </w:pPr>
      <w:rPr>
        <w:rFonts w:ascii="Arial" w:hAnsi="Arial" w:hint="default"/>
      </w:rPr>
    </w:lvl>
    <w:lvl w:ilvl="7" w:tplc="C9AE96E8" w:tentative="1">
      <w:start w:val="1"/>
      <w:numFmt w:val="bullet"/>
      <w:lvlText w:val="•"/>
      <w:lvlJc w:val="left"/>
      <w:pPr>
        <w:tabs>
          <w:tab w:val="num" w:pos="5760"/>
        </w:tabs>
        <w:ind w:left="5760" w:hanging="360"/>
      </w:pPr>
      <w:rPr>
        <w:rFonts w:ascii="Arial" w:hAnsi="Arial" w:hint="default"/>
      </w:rPr>
    </w:lvl>
    <w:lvl w:ilvl="8" w:tplc="E864F898" w:tentative="1">
      <w:start w:val="1"/>
      <w:numFmt w:val="bullet"/>
      <w:lvlText w:val="•"/>
      <w:lvlJc w:val="left"/>
      <w:pPr>
        <w:tabs>
          <w:tab w:val="num" w:pos="6480"/>
        </w:tabs>
        <w:ind w:left="6480" w:hanging="360"/>
      </w:pPr>
      <w:rPr>
        <w:rFonts w:ascii="Arial" w:hAnsi="Arial" w:hint="default"/>
      </w:rPr>
    </w:lvl>
  </w:abstractNum>
  <w:abstractNum w:abstractNumId="23">
    <w:nsid w:val="5D0A123B"/>
    <w:multiLevelType w:val="multilevel"/>
    <w:tmpl w:val="4762D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134329"/>
    <w:multiLevelType w:val="hybridMultilevel"/>
    <w:tmpl w:val="60340D98"/>
    <w:lvl w:ilvl="0" w:tplc="FF2AA250">
      <w:start w:val="1"/>
      <w:numFmt w:val="bullet"/>
      <w:lvlText w:val="•"/>
      <w:lvlJc w:val="left"/>
      <w:pPr>
        <w:tabs>
          <w:tab w:val="num" w:pos="720"/>
        </w:tabs>
        <w:ind w:left="720" w:hanging="360"/>
      </w:pPr>
      <w:rPr>
        <w:rFonts w:ascii="Arial" w:hAnsi="Arial" w:hint="default"/>
      </w:rPr>
    </w:lvl>
    <w:lvl w:ilvl="1" w:tplc="617A2294" w:tentative="1">
      <w:start w:val="1"/>
      <w:numFmt w:val="bullet"/>
      <w:lvlText w:val="•"/>
      <w:lvlJc w:val="left"/>
      <w:pPr>
        <w:tabs>
          <w:tab w:val="num" w:pos="1440"/>
        </w:tabs>
        <w:ind w:left="1440" w:hanging="360"/>
      </w:pPr>
      <w:rPr>
        <w:rFonts w:ascii="Arial" w:hAnsi="Arial" w:hint="default"/>
      </w:rPr>
    </w:lvl>
    <w:lvl w:ilvl="2" w:tplc="EBF491D2" w:tentative="1">
      <w:start w:val="1"/>
      <w:numFmt w:val="bullet"/>
      <w:lvlText w:val="•"/>
      <w:lvlJc w:val="left"/>
      <w:pPr>
        <w:tabs>
          <w:tab w:val="num" w:pos="2160"/>
        </w:tabs>
        <w:ind w:left="2160" w:hanging="360"/>
      </w:pPr>
      <w:rPr>
        <w:rFonts w:ascii="Arial" w:hAnsi="Arial" w:hint="default"/>
      </w:rPr>
    </w:lvl>
    <w:lvl w:ilvl="3" w:tplc="D1287B58" w:tentative="1">
      <w:start w:val="1"/>
      <w:numFmt w:val="bullet"/>
      <w:lvlText w:val="•"/>
      <w:lvlJc w:val="left"/>
      <w:pPr>
        <w:tabs>
          <w:tab w:val="num" w:pos="2880"/>
        </w:tabs>
        <w:ind w:left="2880" w:hanging="360"/>
      </w:pPr>
      <w:rPr>
        <w:rFonts w:ascii="Arial" w:hAnsi="Arial" w:hint="default"/>
      </w:rPr>
    </w:lvl>
    <w:lvl w:ilvl="4" w:tplc="4A1A58E2" w:tentative="1">
      <w:start w:val="1"/>
      <w:numFmt w:val="bullet"/>
      <w:lvlText w:val="•"/>
      <w:lvlJc w:val="left"/>
      <w:pPr>
        <w:tabs>
          <w:tab w:val="num" w:pos="3600"/>
        </w:tabs>
        <w:ind w:left="3600" w:hanging="360"/>
      </w:pPr>
      <w:rPr>
        <w:rFonts w:ascii="Arial" w:hAnsi="Arial" w:hint="default"/>
      </w:rPr>
    </w:lvl>
    <w:lvl w:ilvl="5" w:tplc="59125C20" w:tentative="1">
      <w:start w:val="1"/>
      <w:numFmt w:val="bullet"/>
      <w:lvlText w:val="•"/>
      <w:lvlJc w:val="left"/>
      <w:pPr>
        <w:tabs>
          <w:tab w:val="num" w:pos="4320"/>
        </w:tabs>
        <w:ind w:left="4320" w:hanging="360"/>
      </w:pPr>
      <w:rPr>
        <w:rFonts w:ascii="Arial" w:hAnsi="Arial" w:hint="default"/>
      </w:rPr>
    </w:lvl>
    <w:lvl w:ilvl="6" w:tplc="C2CE1470" w:tentative="1">
      <w:start w:val="1"/>
      <w:numFmt w:val="bullet"/>
      <w:lvlText w:val="•"/>
      <w:lvlJc w:val="left"/>
      <w:pPr>
        <w:tabs>
          <w:tab w:val="num" w:pos="5040"/>
        </w:tabs>
        <w:ind w:left="5040" w:hanging="360"/>
      </w:pPr>
      <w:rPr>
        <w:rFonts w:ascii="Arial" w:hAnsi="Arial" w:hint="default"/>
      </w:rPr>
    </w:lvl>
    <w:lvl w:ilvl="7" w:tplc="6ABC0D28" w:tentative="1">
      <w:start w:val="1"/>
      <w:numFmt w:val="bullet"/>
      <w:lvlText w:val="•"/>
      <w:lvlJc w:val="left"/>
      <w:pPr>
        <w:tabs>
          <w:tab w:val="num" w:pos="5760"/>
        </w:tabs>
        <w:ind w:left="5760" w:hanging="360"/>
      </w:pPr>
      <w:rPr>
        <w:rFonts w:ascii="Arial" w:hAnsi="Arial" w:hint="default"/>
      </w:rPr>
    </w:lvl>
    <w:lvl w:ilvl="8" w:tplc="0EC4E2EA" w:tentative="1">
      <w:start w:val="1"/>
      <w:numFmt w:val="bullet"/>
      <w:lvlText w:val="•"/>
      <w:lvlJc w:val="left"/>
      <w:pPr>
        <w:tabs>
          <w:tab w:val="num" w:pos="6480"/>
        </w:tabs>
        <w:ind w:left="6480" w:hanging="360"/>
      </w:pPr>
      <w:rPr>
        <w:rFonts w:ascii="Arial" w:hAnsi="Arial" w:hint="default"/>
      </w:rPr>
    </w:lvl>
  </w:abstractNum>
  <w:abstractNum w:abstractNumId="25">
    <w:nsid w:val="65855E07"/>
    <w:multiLevelType w:val="hybridMultilevel"/>
    <w:tmpl w:val="0038C8C4"/>
    <w:lvl w:ilvl="0" w:tplc="89F87894">
      <w:start w:val="1"/>
      <w:numFmt w:val="decimal"/>
      <w:lvlText w:val="%1."/>
      <w:lvlJc w:val="left"/>
      <w:pPr>
        <w:tabs>
          <w:tab w:val="num" w:pos="720"/>
        </w:tabs>
        <w:ind w:left="720" w:hanging="360"/>
      </w:pPr>
      <w:rPr>
        <w:rFonts w:cs="Times New Roman"/>
      </w:rPr>
    </w:lvl>
    <w:lvl w:ilvl="1" w:tplc="638696C8" w:tentative="1">
      <w:start w:val="1"/>
      <w:numFmt w:val="decimal"/>
      <w:lvlText w:val="%2."/>
      <w:lvlJc w:val="left"/>
      <w:pPr>
        <w:tabs>
          <w:tab w:val="num" w:pos="1440"/>
        </w:tabs>
        <w:ind w:left="1440" w:hanging="360"/>
      </w:pPr>
      <w:rPr>
        <w:rFonts w:cs="Times New Roman"/>
      </w:rPr>
    </w:lvl>
    <w:lvl w:ilvl="2" w:tplc="E20EEC5A" w:tentative="1">
      <w:start w:val="1"/>
      <w:numFmt w:val="decimal"/>
      <w:lvlText w:val="%3."/>
      <w:lvlJc w:val="left"/>
      <w:pPr>
        <w:tabs>
          <w:tab w:val="num" w:pos="2160"/>
        </w:tabs>
        <w:ind w:left="2160" w:hanging="360"/>
      </w:pPr>
      <w:rPr>
        <w:rFonts w:cs="Times New Roman"/>
      </w:rPr>
    </w:lvl>
    <w:lvl w:ilvl="3" w:tplc="C8B6A8EA" w:tentative="1">
      <w:start w:val="1"/>
      <w:numFmt w:val="decimal"/>
      <w:lvlText w:val="%4."/>
      <w:lvlJc w:val="left"/>
      <w:pPr>
        <w:tabs>
          <w:tab w:val="num" w:pos="2880"/>
        </w:tabs>
        <w:ind w:left="2880" w:hanging="360"/>
      </w:pPr>
      <w:rPr>
        <w:rFonts w:cs="Times New Roman"/>
      </w:rPr>
    </w:lvl>
    <w:lvl w:ilvl="4" w:tplc="A72CCD92" w:tentative="1">
      <w:start w:val="1"/>
      <w:numFmt w:val="decimal"/>
      <w:lvlText w:val="%5."/>
      <w:lvlJc w:val="left"/>
      <w:pPr>
        <w:tabs>
          <w:tab w:val="num" w:pos="3600"/>
        </w:tabs>
        <w:ind w:left="3600" w:hanging="360"/>
      </w:pPr>
      <w:rPr>
        <w:rFonts w:cs="Times New Roman"/>
      </w:rPr>
    </w:lvl>
    <w:lvl w:ilvl="5" w:tplc="FCEC9316" w:tentative="1">
      <w:start w:val="1"/>
      <w:numFmt w:val="decimal"/>
      <w:lvlText w:val="%6."/>
      <w:lvlJc w:val="left"/>
      <w:pPr>
        <w:tabs>
          <w:tab w:val="num" w:pos="4320"/>
        </w:tabs>
        <w:ind w:left="4320" w:hanging="360"/>
      </w:pPr>
      <w:rPr>
        <w:rFonts w:cs="Times New Roman"/>
      </w:rPr>
    </w:lvl>
    <w:lvl w:ilvl="6" w:tplc="40462E88" w:tentative="1">
      <w:start w:val="1"/>
      <w:numFmt w:val="decimal"/>
      <w:lvlText w:val="%7."/>
      <w:lvlJc w:val="left"/>
      <w:pPr>
        <w:tabs>
          <w:tab w:val="num" w:pos="5040"/>
        </w:tabs>
        <w:ind w:left="5040" w:hanging="360"/>
      </w:pPr>
      <w:rPr>
        <w:rFonts w:cs="Times New Roman"/>
      </w:rPr>
    </w:lvl>
    <w:lvl w:ilvl="7" w:tplc="6C7C6CBE" w:tentative="1">
      <w:start w:val="1"/>
      <w:numFmt w:val="decimal"/>
      <w:lvlText w:val="%8."/>
      <w:lvlJc w:val="left"/>
      <w:pPr>
        <w:tabs>
          <w:tab w:val="num" w:pos="5760"/>
        </w:tabs>
        <w:ind w:left="5760" w:hanging="360"/>
      </w:pPr>
      <w:rPr>
        <w:rFonts w:cs="Times New Roman"/>
      </w:rPr>
    </w:lvl>
    <w:lvl w:ilvl="8" w:tplc="384C376C" w:tentative="1">
      <w:start w:val="1"/>
      <w:numFmt w:val="decimal"/>
      <w:lvlText w:val="%9."/>
      <w:lvlJc w:val="left"/>
      <w:pPr>
        <w:tabs>
          <w:tab w:val="num" w:pos="6480"/>
        </w:tabs>
        <w:ind w:left="6480" w:hanging="360"/>
      </w:pPr>
      <w:rPr>
        <w:rFonts w:cs="Times New Roman"/>
      </w:rPr>
    </w:lvl>
  </w:abstractNum>
  <w:abstractNum w:abstractNumId="26">
    <w:nsid w:val="6A5E55B2"/>
    <w:multiLevelType w:val="hybridMultilevel"/>
    <w:tmpl w:val="8EA4A098"/>
    <w:lvl w:ilvl="0" w:tplc="687026E8">
      <w:start w:val="1"/>
      <w:numFmt w:val="decimal"/>
      <w:lvlText w:val="%1."/>
      <w:lvlJc w:val="left"/>
      <w:pPr>
        <w:tabs>
          <w:tab w:val="num" w:pos="720"/>
        </w:tabs>
        <w:ind w:left="720" w:hanging="360"/>
      </w:pPr>
      <w:rPr>
        <w:rFonts w:cs="Times New Roman"/>
      </w:rPr>
    </w:lvl>
    <w:lvl w:ilvl="1" w:tplc="025AA75C" w:tentative="1">
      <w:start w:val="1"/>
      <w:numFmt w:val="decimal"/>
      <w:lvlText w:val="%2."/>
      <w:lvlJc w:val="left"/>
      <w:pPr>
        <w:tabs>
          <w:tab w:val="num" w:pos="1440"/>
        </w:tabs>
        <w:ind w:left="1440" w:hanging="360"/>
      </w:pPr>
      <w:rPr>
        <w:rFonts w:cs="Times New Roman"/>
      </w:rPr>
    </w:lvl>
    <w:lvl w:ilvl="2" w:tplc="F058EAEE" w:tentative="1">
      <w:start w:val="1"/>
      <w:numFmt w:val="decimal"/>
      <w:lvlText w:val="%3."/>
      <w:lvlJc w:val="left"/>
      <w:pPr>
        <w:tabs>
          <w:tab w:val="num" w:pos="2160"/>
        </w:tabs>
        <w:ind w:left="2160" w:hanging="360"/>
      </w:pPr>
      <w:rPr>
        <w:rFonts w:cs="Times New Roman"/>
      </w:rPr>
    </w:lvl>
    <w:lvl w:ilvl="3" w:tplc="6B003DF8" w:tentative="1">
      <w:start w:val="1"/>
      <w:numFmt w:val="decimal"/>
      <w:lvlText w:val="%4."/>
      <w:lvlJc w:val="left"/>
      <w:pPr>
        <w:tabs>
          <w:tab w:val="num" w:pos="2880"/>
        </w:tabs>
        <w:ind w:left="2880" w:hanging="360"/>
      </w:pPr>
      <w:rPr>
        <w:rFonts w:cs="Times New Roman"/>
      </w:rPr>
    </w:lvl>
    <w:lvl w:ilvl="4" w:tplc="E24C345A" w:tentative="1">
      <w:start w:val="1"/>
      <w:numFmt w:val="decimal"/>
      <w:lvlText w:val="%5."/>
      <w:lvlJc w:val="left"/>
      <w:pPr>
        <w:tabs>
          <w:tab w:val="num" w:pos="3600"/>
        </w:tabs>
        <w:ind w:left="3600" w:hanging="360"/>
      </w:pPr>
      <w:rPr>
        <w:rFonts w:cs="Times New Roman"/>
      </w:rPr>
    </w:lvl>
    <w:lvl w:ilvl="5" w:tplc="EC8402A0" w:tentative="1">
      <w:start w:val="1"/>
      <w:numFmt w:val="decimal"/>
      <w:lvlText w:val="%6."/>
      <w:lvlJc w:val="left"/>
      <w:pPr>
        <w:tabs>
          <w:tab w:val="num" w:pos="4320"/>
        </w:tabs>
        <w:ind w:left="4320" w:hanging="360"/>
      </w:pPr>
      <w:rPr>
        <w:rFonts w:cs="Times New Roman"/>
      </w:rPr>
    </w:lvl>
    <w:lvl w:ilvl="6" w:tplc="05D2C054" w:tentative="1">
      <w:start w:val="1"/>
      <w:numFmt w:val="decimal"/>
      <w:lvlText w:val="%7."/>
      <w:lvlJc w:val="left"/>
      <w:pPr>
        <w:tabs>
          <w:tab w:val="num" w:pos="5040"/>
        </w:tabs>
        <w:ind w:left="5040" w:hanging="360"/>
      </w:pPr>
      <w:rPr>
        <w:rFonts w:cs="Times New Roman"/>
      </w:rPr>
    </w:lvl>
    <w:lvl w:ilvl="7" w:tplc="0E007DE6" w:tentative="1">
      <w:start w:val="1"/>
      <w:numFmt w:val="decimal"/>
      <w:lvlText w:val="%8."/>
      <w:lvlJc w:val="left"/>
      <w:pPr>
        <w:tabs>
          <w:tab w:val="num" w:pos="5760"/>
        </w:tabs>
        <w:ind w:left="5760" w:hanging="360"/>
      </w:pPr>
      <w:rPr>
        <w:rFonts w:cs="Times New Roman"/>
      </w:rPr>
    </w:lvl>
    <w:lvl w:ilvl="8" w:tplc="63E60E9A" w:tentative="1">
      <w:start w:val="1"/>
      <w:numFmt w:val="decimal"/>
      <w:lvlText w:val="%9."/>
      <w:lvlJc w:val="left"/>
      <w:pPr>
        <w:tabs>
          <w:tab w:val="num" w:pos="6480"/>
        </w:tabs>
        <w:ind w:left="6480" w:hanging="360"/>
      </w:pPr>
      <w:rPr>
        <w:rFonts w:cs="Times New Roman"/>
      </w:rPr>
    </w:lvl>
  </w:abstractNum>
  <w:abstractNum w:abstractNumId="27">
    <w:nsid w:val="6EA20E22"/>
    <w:multiLevelType w:val="hybridMultilevel"/>
    <w:tmpl w:val="ACA0E8C6"/>
    <w:lvl w:ilvl="0" w:tplc="7D5CC0B6">
      <w:start w:val="1"/>
      <w:numFmt w:val="bullet"/>
      <w:lvlText w:val="•"/>
      <w:lvlJc w:val="left"/>
      <w:pPr>
        <w:tabs>
          <w:tab w:val="num" w:pos="720"/>
        </w:tabs>
        <w:ind w:left="720" w:hanging="360"/>
      </w:pPr>
      <w:rPr>
        <w:rFonts w:ascii="Arial" w:hAnsi="Arial" w:hint="default"/>
      </w:rPr>
    </w:lvl>
    <w:lvl w:ilvl="1" w:tplc="95740B5A" w:tentative="1">
      <w:start w:val="1"/>
      <w:numFmt w:val="bullet"/>
      <w:lvlText w:val="•"/>
      <w:lvlJc w:val="left"/>
      <w:pPr>
        <w:tabs>
          <w:tab w:val="num" w:pos="1440"/>
        </w:tabs>
        <w:ind w:left="1440" w:hanging="360"/>
      </w:pPr>
      <w:rPr>
        <w:rFonts w:ascii="Arial" w:hAnsi="Arial" w:hint="default"/>
      </w:rPr>
    </w:lvl>
    <w:lvl w:ilvl="2" w:tplc="DDB05EBE" w:tentative="1">
      <w:start w:val="1"/>
      <w:numFmt w:val="bullet"/>
      <w:lvlText w:val="•"/>
      <w:lvlJc w:val="left"/>
      <w:pPr>
        <w:tabs>
          <w:tab w:val="num" w:pos="2160"/>
        </w:tabs>
        <w:ind w:left="2160" w:hanging="360"/>
      </w:pPr>
      <w:rPr>
        <w:rFonts w:ascii="Arial" w:hAnsi="Arial" w:hint="default"/>
      </w:rPr>
    </w:lvl>
    <w:lvl w:ilvl="3" w:tplc="1FCC49A6" w:tentative="1">
      <w:start w:val="1"/>
      <w:numFmt w:val="bullet"/>
      <w:lvlText w:val="•"/>
      <w:lvlJc w:val="left"/>
      <w:pPr>
        <w:tabs>
          <w:tab w:val="num" w:pos="2880"/>
        </w:tabs>
        <w:ind w:left="2880" w:hanging="360"/>
      </w:pPr>
      <w:rPr>
        <w:rFonts w:ascii="Arial" w:hAnsi="Arial" w:hint="default"/>
      </w:rPr>
    </w:lvl>
    <w:lvl w:ilvl="4" w:tplc="CCE2A0FC" w:tentative="1">
      <w:start w:val="1"/>
      <w:numFmt w:val="bullet"/>
      <w:lvlText w:val="•"/>
      <w:lvlJc w:val="left"/>
      <w:pPr>
        <w:tabs>
          <w:tab w:val="num" w:pos="3600"/>
        </w:tabs>
        <w:ind w:left="3600" w:hanging="360"/>
      </w:pPr>
      <w:rPr>
        <w:rFonts w:ascii="Arial" w:hAnsi="Arial" w:hint="default"/>
      </w:rPr>
    </w:lvl>
    <w:lvl w:ilvl="5" w:tplc="94308C6A" w:tentative="1">
      <w:start w:val="1"/>
      <w:numFmt w:val="bullet"/>
      <w:lvlText w:val="•"/>
      <w:lvlJc w:val="left"/>
      <w:pPr>
        <w:tabs>
          <w:tab w:val="num" w:pos="4320"/>
        </w:tabs>
        <w:ind w:left="4320" w:hanging="360"/>
      </w:pPr>
      <w:rPr>
        <w:rFonts w:ascii="Arial" w:hAnsi="Arial" w:hint="default"/>
      </w:rPr>
    </w:lvl>
    <w:lvl w:ilvl="6" w:tplc="50704E7A" w:tentative="1">
      <w:start w:val="1"/>
      <w:numFmt w:val="bullet"/>
      <w:lvlText w:val="•"/>
      <w:lvlJc w:val="left"/>
      <w:pPr>
        <w:tabs>
          <w:tab w:val="num" w:pos="5040"/>
        </w:tabs>
        <w:ind w:left="5040" w:hanging="360"/>
      </w:pPr>
      <w:rPr>
        <w:rFonts w:ascii="Arial" w:hAnsi="Arial" w:hint="default"/>
      </w:rPr>
    </w:lvl>
    <w:lvl w:ilvl="7" w:tplc="0102134E" w:tentative="1">
      <w:start w:val="1"/>
      <w:numFmt w:val="bullet"/>
      <w:lvlText w:val="•"/>
      <w:lvlJc w:val="left"/>
      <w:pPr>
        <w:tabs>
          <w:tab w:val="num" w:pos="5760"/>
        </w:tabs>
        <w:ind w:left="5760" w:hanging="360"/>
      </w:pPr>
      <w:rPr>
        <w:rFonts w:ascii="Arial" w:hAnsi="Arial" w:hint="default"/>
      </w:rPr>
    </w:lvl>
    <w:lvl w:ilvl="8" w:tplc="031A7B3A" w:tentative="1">
      <w:start w:val="1"/>
      <w:numFmt w:val="bullet"/>
      <w:lvlText w:val="•"/>
      <w:lvlJc w:val="left"/>
      <w:pPr>
        <w:tabs>
          <w:tab w:val="num" w:pos="6480"/>
        </w:tabs>
        <w:ind w:left="6480" w:hanging="360"/>
      </w:pPr>
      <w:rPr>
        <w:rFonts w:ascii="Arial" w:hAnsi="Arial" w:hint="default"/>
      </w:rPr>
    </w:lvl>
  </w:abstractNum>
  <w:abstractNum w:abstractNumId="28">
    <w:nsid w:val="6EA87A82"/>
    <w:multiLevelType w:val="hybridMultilevel"/>
    <w:tmpl w:val="322A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D2221A"/>
    <w:multiLevelType w:val="hybridMultilevel"/>
    <w:tmpl w:val="EB3AD6A0"/>
    <w:lvl w:ilvl="0" w:tplc="74C4F746">
      <w:start w:val="1"/>
      <w:numFmt w:val="bullet"/>
      <w:lvlText w:val="•"/>
      <w:lvlJc w:val="left"/>
      <w:pPr>
        <w:tabs>
          <w:tab w:val="num" w:pos="720"/>
        </w:tabs>
        <w:ind w:left="720" w:hanging="360"/>
      </w:pPr>
      <w:rPr>
        <w:rFonts w:ascii="Arial" w:hAnsi="Arial" w:hint="default"/>
      </w:rPr>
    </w:lvl>
    <w:lvl w:ilvl="1" w:tplc="FCBC5396" w:tentative="1">
      <w:start w:val="1"/>
      <w:numFmt w:val="bullet"/>
      <w:lvlText w:val="•"/>
      <w:lvlJc w:val="left"/>
      <w:pPr>
        <w:tabs>
          <w:tab w:val="num" w:pos="1440"/>
        </w:tabs>
        <w:ind w:left="1440" w:hanging="360"/>
      </w:pPr>
      <w:rPr>
        <w:rFonts w:ascii="Arial" w:hAnsi="Arial" w:hint="default"/>
      </w:rPr>
    </w:lvl>
    <w:lvl w:ilvl="2" w:tplc="1C3EBE12" w:tentative="1">
      <w:start w:val="1"/>
      <w:numFmt w:val="bullet"/>
      <w:lvlText w:val="•"/>
      <w:lvlJc w:val="left"/>
      <w:pPr>
        <w:tabs>
          <w:tab w:val="num" w:pos="2160"/>
        </w:tabs>
        <w:ind w:left="2160" w:hanging="360"/>
      </w:pPr>
      <w:rPr>
        <w:rFonts w:ascii="Arial" w:hAnsi="Arial" w:hint="default"/>
      </w:rPr>
    </w:lvl>
    <w:lvl w:ilvl="3" w:tplc="6D2E000C" w:tentative="1">
      <w:start w:val="1"/>
      <w:numFmt w:val="bullet"/>
      <w:lvlText w:val="•"/>
      <w:lvlJc w:val="left"/>
      <w:pPr>
        <w:tabs>
          <w:tab w:val="num" w:pos="2880"/>
        </w:tabs>
        <w:ind w:left="2880" w:hanging="360"/>
      </w:pPr>
      <w:rPr>
        <w:rFonts w:ascii="Arial" w:hAnsi="Arial" w:hint="default"/>
      </w:rPr>
    </w:lvl>
    <w:lvl w:ilvl="4" w:tplc="251E5B62" w:tentative="1">
      <w:start w:val="1"/>
      <w:numFmt w:val="bullet"/>
      <w:lvlText w:val="•"/>
      <w:lvlJc w:val="left"/>
      <w:pPr>
        <w:tabs>
          <w:tab w:val="num" w:pos="3600"/>
        </w:tabs>
        <w:ind w:left="3600" w:hanging="360"/>
      </w:pPr>
      <w:rPr>
        <w:rFonts w:ascii="Arial" w:hAnsi="Arial" w:hint="default"/>
      </w:rPr>
    </w:lvl>
    <w:lvl w:ilvl="5" w:tplc="4CACD8BC" w:tentative="1">
      <w:start w:val="1"/>
      <w:numFmt w:val="bullet"/>
      <w:lvlText w:val="•"/>
      <w:lvlJc w:val="left"/>
      <w:pPr>
        <w:tabs>
          <w:tab w:val="num" w:pos="4320"/>
        </w:tabs>
        <w:ind w:left="4320" w:hanging="360"/>
      </w:pPr>
      <w:rPr>
        <w:rFonts w:ascii="Arial" w:hAnsi="Arial" w:hint="default"/>
      </w:rPr>
    </w:lvl>
    <w:lvl w:ilvl="6" w:tplc="48344A30" w:tentative="1">
      <w:start w:val="1"/>
      <w:numFmt w:val="bullet"/>
      <w:lvlText w:val="•"/>
      <w:lvlJc w:val="left"/>
      <w:pPr>
        <w:tabs>
          <w:tab w:val="num" w:pos="5040"/>
        </w:tabs>
        <w:ind w:left="5040" w:hanging="360"/>
      </w:pPr>
      <w:rPr>
        <w:rFonts w:ascii="Arial" w:hAnsi="Arial" w:hint="default"/>
      </w:rPr>
    </w:lvl>
    <w:lvl w:ilvl="7" w:tplc="61A67EDA" w:tentative="1">
      <w:start w:val="1"/>
      <w:numFmt w:val="bullet"/>
      <w:lvlText w:val="•"/>
      <w:lvlJc w:val="left"/>
      <w:pPr>
        <w:tabs>
          <w:tab w:val="num" w:pos="5760"/>
        </w:tabs>
        <w:ind w:left="5760" w:hanging="360"/>
      </w:pPr>
      <w:rPr>
        <w:rFonts w:ascii="Arial" w:hAnsi="Arial" w:hint="default"/>
      </w:rPr>
    </w:lvl>
    <w:lvl w:ilvl="8" w:tplc="FAD43E2E" w:tentative="1">
      <w:start w:val="1"/>
      <w:numFmt w:val="bullet"/>
      <w:lvlText w:val="•"/>
      <w:lvlJc w:val="left"/>
      <w:pPr>
        <w:tabs>
          <w:tab w:val="num" w:pos="6480"/>
        </w:tabs>
        <w:ind w:left="6480" w:hanging="360"/>
      </w:pPr>
      <w:rPr>
        <w:rFonts w:ascii="Arial" w:hAnsi="Arial" w:hint="default"/>
      </w:rPr>
    </w:lvl>
  </w:abstractNum>
  <w:abstractNum w:abstractNumId="30">
    <w:nsid w:val="78B63A98"/>
    <w:multiLevelType w:val="multilevel"/>
    <w:tmpl w:val="424E1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10"/>
  </w:num>
  <w:num w:numId="4">
    <w:abstractNumId w:val="12"/>
  </w:num>
  <w:num w:numId="5">
    <w:abstractNumId w:val="30"/>
  </w:num>
  <w:num w:numId="6">
    <w:abstractNumId w:val="11"/>
  </w:num>
  <w:num w:numId="7">
    <w:abstractNumId w:val="18"/>
  </w:num>
  <w:num w:numId="8">
    <w:abstractNumId w:val="23"/>
  </w:num>
  <w:num w:numId="9">
    <w:abstractNumId w:val="22"/>
  </w:num>
  <w:num w:numId="10">
    <w:abstractNumId w:val="20"/>
  </w:num>
  <w:num w:numId="11">
    <w:abstractNumId w:val="3"/>
  </w:num>
  <w:num w:numId="12">
    <w:abstractNumId w:val="6"/>
  </w:num>
  <w:num w:numId="13">
    <w:abstractNumId w:val="9"/>
  </w:num>
  <w:num w:numId="14">
    <w:abstractNumId w:val="24"/>
  </w:num>
  <w:num w:numId="15">
    <w:abstractNumId w:val="27"/>
  </w:num>
  <w:num w:numId="16">
    <w:abstractNumId w:val="14"/>
  </w:num>
  <w:num w:numId="17">
    <w:abstractNumId w:val="19"/>
  </w:num>
  <w:num w:numId="18">
    <w:abstractNumId w:val="17"/>
  </w:num>
  <w:num w:numId="19">
    <w:abstractNumId w:val="1"/>
  </w:num>
  <w:num w:numId="20">
    <w:abstractNumId w:val="5"/>
  </w:num>
  <w:num w:numId="21">
    <w:abstractNumId w:val="21"/>
  </w:num>
  <w:num w:numId="22">
    <w:abstractNumId w:val="4"/>
  </w:num>
  <w:num w:numId="23">
    <w:abstractNumId w:val="16"/>
  </w:num>
  <w:num w:numId="24">
    <w:abstractNumId w:val="0"/>
  </w:num>
  <w:num w:numId="25">
    <w:abstractNumId w:val="29"/>
  </w:num>
  <w:num w:numId="26">
    <w:abstractNumId w:val="28"/>
  </w:num>
  <w:num w:numId="27">
    <w:abstractNumId w:val="25"/>
  </w:num>
  <w:num w:numId="28">
    <w:abstractNumId w:val="2"/>
  </w:num>
  <w:num w:numId="29">
    <w:abstractNumId w:val="26"/>
  </w:num>
  <w:num w:numId="30">
    <w:abstractNumId w:val="15"/>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892"/>
    <w:rsid w:val="00002A28"/>
    <w:rsid w:val="000112D1"/>
    <w:rsid w:val="00015BF4"/>
    <w:rsid w:val="00017120"/>
    <w:rsid w:val="0002426B"/>
    <w:rsid w:val="00025229"/>
    <w:rsid w:val="00025421"/>
    <w:rsid w:val="00033465"/>
    <w:rsid w:val="0003551A"/>
    <w:rsid w:val="0004031E"/>
    <w:rsid w:val="00041EBD"/>
    <w:rsid w:val="000458C9"/>
    <w:rsid w:val="00045A82"/>
    <w:rsid w:val="00047B7D"/>
    <w:rsid w:val="00050330"/>
    <w:rsid w:val="000516BD"/>
    <w:rsid w:val="00054454"/>
    <w:rsid w:val="00060CC3"/>
    <w:rsid w:val="00072F53"/>
    <w:rsid w:val="00073892"/>
    <w:rsid w:val="000801EE"/>
    <w:rsid w:val="00083A6F"/>
    <w:rsid w:val="00084122"/>
    <w:rsid w:val="00087CCD"/>
    <w:rsid w:val="00092074"/>
    <w:rsid w:val="0009259F"/>
    <w:rsid w:val="00092852"/>
    <w:rsid w:val="00097A01"/>
    <w:rsid w:val="000A248D"/>
    <w:rsid w:val="000A2F7F"/>
    <w:rsid w:val="000A5B7E"/>
    <w:rsid w:val="000B1312"/>
    <w:rsid w:val="000B55E0"/>
    <w:rsid w:val="000B670B"/>
    <w:rsid w:val="000D0F8B"/>
    <w:rsid w:val="000D3618"/>
    <w:rsid w:val="000D431E"/>
    <w:rsid w:val="000E0D29"/>
    <w:rsid w:val="000E1F4A"/>
    <w:rsid w:val="000E3C6C"/>
    <w:rsid w:val="000F0FD1"/>
    <w:rsid w:val="000F1C3F"/>
    <w:rsid w:val="000F6996"/>
    <w:rsid w:val="00102E81"/>
    <w:rsid w:val="001032E4"/>
    <w:rsid w:val="0010470F"/>
    <w:rsid w:val="0010692E"/>
    <w:rsid w:val="0010758B"/>
    <w:rsid w:val="001206C5"/>
    <w:rsid w:val="00121356"/>
    <w:rsid w:val="00124AD2"/>
    <w:rsid w:val="00124E42"/>
    <w:rsid w:val="0013064A"/>
    <w:rsid w:val="00135105"/>
    <w:rsid w:val="00137B55"/>
    <w:rsid w:val="00147125"/>
    <w:rsid w:val="00156A0A"/>
    <w:rsid w:val="0017292D"/>
    <w:rsid w:val="001732D0"/>
    <w:rsid w:val="001738DA"/>
    <w:rsid w:val="001743FE"/>
    <w:rsid w:val="00180429"/>
    <w:rsid w:val="00184186"/>
    <w:rsid w:val="00196553"/>
    <w:rsid w:val="00196D33"/>
    <w:rsid w:val="001A045B"/>
    <w:rsid w:val="001A3006"/>
    <w:rsid w:val="001B34E6"/>
    <w:rsid w:val="001C2CEF"/>
    <w:rsid w:val="001C480C"/>
    <w:rsid w:val="001D64DC"/>
    <w:rsid w:val="001E225E"/>
    <w:rsid w:val="001E244F"/>
    <w:rsid w:val="001E3B58"/>
    <w:rsid w:val="001F130F"/>
    <w:rsid w:val="001F55D8"/>
    <w:rsid w:val="00204441"/>
    <w:rsid w:val="002060BE"/>
    <w:rsid w:val="002066D2"/>
    <w:rsid w:val="00210548"/>
    <w:rsid w:val="002154F6"/>
    <w:rsid w:val="00222B1E"/>
    <w:rsid w:val="00231F85"/>
    <w:rsid w:val="002346EE"/>
    <w:rsid w:val="002378B1"/>
    <w:rsid w:val="0024181F"/>
    <w:rsid w:val="0024325B"/>
    <w:rsid w:val="002472A4"/>
    <w:rsid w:val="002543EC"/>
    <w:rsid w:val="00256307"/>
    <w:rsid w:val="0025647D"/>
    <w:rsid w:val="002570A1"/>
    <w:rsid w:val="00257A0F"/>
    <w:rsid w:val="002616CA"/>
    <w:rsid w:val="002629D5"/>
    <w:rsid w:val="002662B5"/>
    <w:rsid w:val="00270D29"/>
    <w:rsid w:val="00273718"/>
    <w:rsid w:val="0027482B"/>
    <w:rsid w:val="002772AC"/>
    <w:rsid w:val="002806F1"/>
    <w:rsid w:val="00285A43"/>
    <w:rsid w:val="002862F8"/>
    <w:rsid w:val="00294019"/>
    <w:rsid w:val="002A08ED"/>
    <w:rsid w:val="002A2F5B"/>
    <w:rsid w:val="002A45A8"/>
    <w:rsid w:val="002B2C6D"/>
    <w:rsid w:val="002B3036"/>
    <w:rsid w:val="002B549B"/>
    <w:rsid w:val="002B691A"/>
    <w:rsid w:val="002C290A"/>
    <w:rsid w:val="002C5D67"/>
    <w:rsid w:val="002D074C"/>
    <w:rsid w:val="002D2397"/>
    <w:rsid w:val="002D3D5D"/>
    <w:rsid w:val="002D4C40"/>
    <w:rsid w:val="002D5ACA"/>
    <w:rsid w:val="002E4171"/>
    <w:rsid w:val="002E4CEF"/>
    <w:rsid w:val="002E638A"/>
    <w:rsid w:val="002E6AA4"/>
    <w:rsid w:val="002F0745"/>
    <w:rsid w:val="002F1DDF"/>
    <w:rsid w:val="002F687A"/>
    <w:rsid w:val="002F7F4C"/>
    <w:rsid w:val="0030141C"/>
    <w:rsid w:val="00301FD5"/>
    <w:rsid w:val="003059B2"/>
    <w:rsid w:val="00310528"/>
    <w:rsid w:val="003128CE"/>
    <w:rsid w:val="00313818"/>
    <w:rsid w:val="00313FBB"/>
    <w:rsid w:val="00316A11"/>
    <w:rsid w:val="003221DD"/>
    <w:rsid w:val="0032276F"/>
    <w:rsid w:val="00332C0B"/>
    <w:rsid w:val="00337D48"/>
    <w:rsid w:val="0034206F"/>
    <w:rsid w:val="00343931"/>
    <w:rsid w:val="00355765"/>
    <w:rsid w:val="0036739C"/>
    <w:rsid w:val="00371552"/>
    <w:rsid w:val="00374542"/>
    <w:rsid w:val="00385097"/>
    <w:rsid w:val="0038511D"/>
    <w:rsid w:val="003859A1"/>
    <w:rsid w:val="003879BD"/>
    <w:rsid w:val="00390812"/>
    <w:rsid w:val="00393A07"/>
    <w:rsid w:val="003955BA"/>
    <w:rsid w:val="003A55CF"/>
    <w:rsid w:val="003A5767"/>
    <w:rsid w:val="003A5ED2"/>
    <w:rsid w:val="003A7ECB"/>
    <w:rsid w:val="003B3029"/>
    <w:rsid w:val="003B4E8C"/>
    <w:rsid w:val="003C3D73"/>
    <w:rsid w:val="003C5350"/>
    <w:rsid w:val="003C76DD"/>
    <w:rsid w:val="003D1ECA"/>
    <w:rsid w:val="003D527F"/>
    <w:rsid w:val="003E166E"/>
    <w:rsid w:val="003E653A"/>
    <w:rsid w:val="003F1B04"/>
    <w:rsid w:val="00402365"/>
    <w:rsid w:val="00410EDE"/>
    <w:rsid w:val="004111CD"/>
    <w:rsid w:val="00411716"/>
    <w:rsid w:val="0041277C"/>
    <w:rsid w:val="00417BE2"/>
    <w:rsid w:val="00420C59"/>
    <w:rsid w:val="00422CB8"/>
    <w:rsid w:val="00427E31"/>
    <w:rsid w:val="00433678"/>
    <w:rsid w:val="00444414"/>
    <w:rsid w:val="00452B27"/>
    <w:rsid w:val="0045327B"/>
    <w:rsid w:val="004555BB"/>
    <w:rsid w:val="00455BD9"/>
    <w:rsid w:val="004565A6"/>
    <w:rsid w:val="0046310A"/>
    <w:rsid w:val="00465FB5"/>
    <w:rsid w:val="00466D9B"/>
    <w:rsid w:val="00474A8B"/>
    <w:rsid w:val="004853B6"/>
    <w:rsid w:val="00492710"/>
    <w:rsid w:val="0049282B"/>
    <w:rsid w:val="00496A79"/>
    <w:rsid w:val="0049708C"/>
    <w:rsid w:val="004A0D00"/>
    <w:rsid w:val="004A4EE2"/>
    <w:rsid w:val="004A55A6"/>
    <w:rsid w:val="004A594E"/>
    <w:rsid w:val="004A6647"/>
    <w:rsid w:val="004C1540"/>
    <w:rsid w:val="004C39E8"/>
    <w:rsid w:val="004D02EC"/>
    <w:rsid w:val="004D09FE"/>
    <w:rsid w:val="004D3A6D"/>
    <w:rsid w:val="004D4C43"/>
    <w:rsid w:val="004D688C"/>
    <w:rsid w:val="004E1413"/>
    <w:rsid w:val="004E35B9"/>
    <w:rsid w:val="004F1D4E"/>
    <w:rsid w:val="004F2973"/>
    <w:rsid w:val="004F2FAB"/>
    <w:rsid w:val="004F51BC"/>
    <w:rsid w:val="004F67A8"/>
    <w:rsid w:val="00501BA5"/>
    <w:rsid w:val="00502A0E"/>
    <w:rsid w:val="00511B80"/>
    <w:rsid w:val="00514EA0"/>
    <w:rsid w:val="00515BD0"/>
    <w:rsid w:val="005178D9"/>
    <w:rsid w:val="005228BD"/>
    <w:rsid w:val="00524257"/>
    <w:rsid w:val="00525F89"/>
    <w:rsid w:val="0052637B"/>
    <w:rsid w:val="005320D2"/>
    <w:rsid w:val="00532DCB"/>
    <w:rsid w:val="00533578"/>
    <w:rsid w:val="00534683"/>
    <w:rsid w:val="00545EEC"/>
    <w:rsid w:val="0055140B"/>
    <w:rsid w:val="00552E43"/>
    <w:rsid w:val="005744C9"/>
    <w:rsid w:val="00575792"/>
    <w:rsid w:val="00575899"/>
    <w:rsid w:val="00586E8D"/>
    <w:rsid w:val="00591B6B"/>
    <w:rsid w:val="005932A6"/>
    <w:rsid w:val="005A1D8E"/>
    <w:rsid w:val="005B04BC"/>
    <w:rsid w:val="005B1E41"/>
    <w:rsid w:val="005B35BF"/>
    <w:rsid w:val="005B609D"/>
    <w:rsid w:val="005B72A1"/>
    <w:rsid w:val="005C0B32"/>
    <w:rsid w:val="005C5E7D"/>
    <w:rsid w:val="005D3A27"/>
    <w:rsid w:val="005D4DC2"/>
    <w:rsid w:val="005D741F"/>
    <w:rsid w:val="005D7D5D"/>
    <w:rsid w:val="005F0414"/>
    <w:rsid w:val="005F0A0B"/>
    <w:rsid w:val="005F5AE0"/>
    <w:rsid w:val="005F730F"/>
    <w:rsid w:val="005F7E26"/>
    <w:rsid w:val="00600F54"/>
    <w:rsid w:val="0060214B"/>
    <w:rsid w:val="00602962"/>
    <w:rsid w:val="0060658D"/>
    <w:rsid w:val="00606669"/>
    <w:rsid w:val="006153DD"/>
    <w:rsid w:val="0062174E"/>
    <w:rsid w:val="00621FC0"/>
    <w:rsid w:val="00636FED"/>
    <w:rsid w:val="00637352"/>
    <w:rsid w:val="00641D27"/>
    <w:rsid w:val="00655019"/>
    <w:rsid w:val="006559DB"/>
    <w:rsid w:val="00661879"/>
    <w:rsid w:val="00661FF4"/>
    <w:rsid w:val="00665123"/>
    <w:rsid w:val="00666513"/>
    <w:rsid w:val="0066687D"/>
    <w:rsid w:val="00666B86"/>
    <w:rsid w:val="00672380"/>
    <w:rsid w:val="00672CA0"/>
    <w:rsid w:val="006738DE"/>
    <w:rsid w:val="00674358"/>
    <w:rsid w:val="00677BBE"/>
    <w:rsid w:val="006824A3"/>
    <w:rsid w:val="006824AA"/>
    <w:rsid w:val="0069748D"/>
    <w:rsid w:val="006B3E5D"/>
    <w:rsid w:val="006B53F3"/>
    <w:rsid w:val="006C20E6"/>
    <w:rsid w:val="006C20F4"/>
    <w:rsid w:val="006C513E"/>
    <w:rsid w:val="006C73A5"/>
    <w:rsid w:val="006D0D4B"/>
    <w:rsid w:val="006D3379"/>
    <w:rsid w:val="006E6649"/>
    <w:rsid w:val="006F4778"/>
    <w:rsid w:val="007009D5"/>
    <w:rsid w:val="007125CF"/>
    <w:rsid w:val="00713CD3"/>
    <w:rsid w:val="00714B1A"/>
    <w:rsid w:val="00716197"/>
    <w:rsid w:val="00722030"/>
    <w:rsid w:val="0072217E"/>
    <w:rsid w:val="0072642C"/>
    <w:rsid w:val="00726AF6"/>
    <w:rsid w:val="007313A3"/>
    <w:rsid w:val="007371EF"/>
    <w:rsid w:val="00737CCD"/>
    <w:rsid w:val="00746E3F"/>
    <w:rsid w:val="00751B35"/>
    <w:rsid w:val="00753BB1"/>
    <w:rsid w:val="007544F4"/>
    <w:rsid w:val="0076350F"/>
    <w:rsid w:val="00770FD6"/>
    <w:rsid w:val="0077471F"/>
    <w:rsid w:val="00777030"/>
    <w:rsid w:val="00777EA6"/>
    <w:rsid w:val="00784096"/>
    <w:rsid w:val="0079260E"/>
    <w:rsid w:val="007947C1"/>
    <w:rsid w:val="007A0B89"/>
    <w:rsid w:val="007A1C27"/>
    <w:rsid w:val="007A45B0"/>
    <w:rsid w:val="007A7C9D"/>
    <w:rsid w:val="007B061C"/>
    <w:rsid w:val="007B4396"/>
    <w:rsid w:val="007C1B34"/>
    <w:rsid w:val="007C3385"/>
    <w:rsid w:val="007C61D4"/>
    <w:rsid w:val="007C648A"/>
    <w:rsid w:val="007D249C"/>
    <w:rsid w:val="007D2B43"/>
    <w:rsid w:val="007D6E0E"/>
    <w:rsid w:val="007E4901"/>
    <w:rsid w:val="007E7EDF"/>
    <w:rsid w:val="007F07E4"/>
    <w:rsid w:val="007F18D0"/>
    <w:rsid w:val="007F1DEB"/>
    <w:rsid w:val="007F38FE"/>
    <w:rsid w:val="007F655E"/>
    <w:rsid w:val="008033B2"/>
    <w:rsid w:val="0081414B"/>
    <w:rsid w:val="00816184"/>
    <w:rsid w:val="008230B1"/>
    <w:rsid w:val="0082632F"/>
    <w:rsid w:val="00827264"/>
    <w:rsid w:val="00835394"/>
    <w:rsid w:val="008360C8"/>
    <w:rsid w:val="00844EF8"/>
    <w:rsid w:val="008464A6"/>
    <w:rsid w:val="0085028C"/>
    <w:rsid w:val="00851086"/>
    <w:rsid w:val="0085383C"/>
    <w:rsid w:val="00856840"/>
    <w:rsid w:val="00857F77"/>
    <w:rsid w:val="00877A41"/>
    <w:rsid w:val="0088192D"/>
    <w:rsid w:val="008835AF"/>
    <w:rsid w:val="00890C41"/>
    <w:rsid w:val="0089595D"/>
    <w:rsid w:val="00895E02"/>
    <w:rsid w:val="008A5936"/>
    <w:rsid w:val="008A599C"/>
    <w:rsid w:val="008A739A"/>
    <w:rsid w:val="008A77F5"/>
    <w:rsid w:val="008B1827"/>
    <w:rsid w:val="008B1D1E"/>
    <w:rsid w:val="008B236A"/>
    <w:rsid w:val="008B2B73"/>
    <w:rsid w:val="008B71AC"/>
    <w:rsid w:val="008C1B8D"/>
    <w:rsid w:val="008C3827"/>
    <w:rsid w:val="008C5FDF"/>
    <w:rsid w:val="008C6794"/>
    <w:rsid w:val="008D3FF5"/>
    <w:rsid w:val="008E2555"/>
    <w:rsid w:val="008E3428"/>
    <w:rsid w:val="008E3633"/>
    <w:rsid w:val="008E46AE"/>
    <w:rsid w:val="008E5E7E"/>
    <w:rsid w:val="008E7AB5"/>
    <w:rsid w:val="008F0D17"/>
    <w:rsid w:val="008F2715"/>
    <w:rsid w:val="008F5FEC"/>
    <w:rsid w:val="008F5FF8"/>
    <w:rsid w:val="00907062"/>
    <w:rsid w:val="00917029"/>
    <w:rsid w:val="00920F5F"/>
    <w:rsid w:val="00925A71"/>
    <w:rsid w:val="00932EA3"/>
    <w:rsid w:val="009347AE"/>
    <w:rsid w:val="009362A4"/>
    <w:rsid w:val="009408FD"/>
    <w:rsid w:val="00943097"/>
    <w:rsid w:val="00952755"/>
    <w:rsid w:val="00953A90"/>
    <w:rsid w:val="00957562"/>
    <w:rsid w:val="00961F6E"/>
    <w:rsid w:val="00964644"/>
    <w:rsid w:val="00965B89"/>
    <w:rsid w:val="00972E14"/>
    <w:rsid w:val="009760C8"/>
    <w:rsid w:val="00977D44"/>
    <w:rsid w:val="00992CEA"/>
    <w:rsid w:val="00994B0B"/>
    <w:rsid w:val="009B0002"/>
    <w:rsid w:val="009B46C0"/>
    <w:rsid w:val="009B62B0"/>
    <w:rsid w:val="009B6F3E"/>
    <w:rsid w:val="009C21D1"/>
    <w:rsid w:val="009D0056"/>
    <w:rsid w:val="009E479C"/>
    <w:rsid w:val="00A055C4"/>
    <w:rsid w:val="00A1119E"/>
    <w:rsid w:val="00A147B6"/>
    <w:rsid w:val="00A14986"/>
    <w:rsid w:val="00A225A3"/>
    <w:rsid w:val="00A2337F"/>
    <w:rsid w:val="00A326BF"/>
    <w:rsid w:val="00A338C1"/>
    <w:rsid w:val="00A34970"/>
    <w:rsid w:val="00A359D3"/>
    <w:rsid w:val="00A36A60"/>
    <w:rsid w:val="00A401D9"/>
    <w:rsid w:val="00A40C3D"/>
    <w:rsid w:val="00A44340"/>
    <w:rsid w:val="00A47172"/>
    <w:rsid w:val="00A51B58"/>
    <w:rsid w:val="00A62899"/>
    <w:rsid w:val="00A62EA8"/>
    <w:rsid w:val="00A63F65"/>
    <w:rsid w:val="00A669FA"/>
    <w:rsid w:val="00A67CBF"/>
    <w:rsid w:val="00A72E28"/>
    <w:rsid w:val="00A74277"/>
    <w:rsid w:val="00A8105C"/>
    <w:rsid w:val="00A82181"/>
    <w:rsid w:val="00A870C5"/>
    <w:rsid w:val="00A9690E"/>
    <w:rsid w:val="00A977C1"/>
    <w:rsid w:val="00A97A4E"/>
    <w:rsid w:val="00AA0D87"/>
    <w:rsid w:val="00AA2258"/>
    <w:rsid w:val="00AA7CAF"/>
    <w:rsid w:val="00AB22A8"/>
    <w:rsid w:val="00AC2608"/>
    <w:rsid w:val="00AC31DD"/>
    <w:rsid w:val="00AC5832"/>
    <w:rsid w:val="00AD47B2"/>
    <w:rsid w:val="00AD53E3"/>
    <w:rsid w:val="00AE033D"/>
    <w:rsid w:val="00AE23A4"/>
    <w:rsid w:val="00AE4829"/>
    <w:rsid w:val="00AE5352"/>
    <w:rsid w:val="00AF04CF"/>
    <w:rsid w:val="00AF45F1"/>
    <w:rsid w:val="00AF6941"/>
    <w:rsid w:val="00B00762"/>
    <w:rsid w:val="00B02346"/>
    <w:rsid w:val="00B04040"/>
    <w:rsid w:val="00B0419D"/>
    <w:rsid w:val="00B05365"/>
    <w:rsid w:val="00B101D0"/>
    <w:rsid w:val="00B10256"/>
    <w:rsid w:val="00B11C98"/>
    <w:rsid w:val="00B155B5"/>
    <w:rsid w:val="00B15D07"/>
    <w:rsid w:val="00B175E6"/>
    <w:rsid w:val="00B23D13"/>
    <w:rsid w:val="00B31710"/>
    <w:rsid w:val="00B3673B"/>
    <w:rsid w:val="00B41D10"/>
    <w:rsid w:val="00B433CF"/>
    <w:rsid w:val="00B4398E"/>
    <w:rsid w:val="00B43ACE"/>
    <w:rsid w:val="00B47F76"/>
    <w:rsid w:val="00B50B1E"/>
    <w:rsid w:val="00B51FA9"/>
    <w:rsid w:val="00B5455B"/>
    <w:rsid w:val="00B56F63"/>
    <w:rsid w:val="00B629C5"/>
    <w:rsid w:val="00B647D8"/>
    <w:rsid w:val="00B6602A"/>
    <w:rsid w:val="00B74917"/>
    <w:rsid w:val="00B821F5"/>
    <w:rsid w:val="00B822C5"/>
    <w:rsid w:val="00B8291E"/>
    <w:rsid w:val="00B8683A"/>
    <w:rsid w:val="00B92102"/>
    <w:rsid w:val="00B92BC2"/>
    <w:rsid w:val="00B935E9"/>
    <w:rsid w:val="00B94A43"/>
    <w:rsid w:val="00B94F0F"/>
    <w:rsid w:val="00B9630A"/>
    <w:rsid w:val="00BB0DF7"/>
    <w:rsid w:val="00BB3B6A"/>
    <w:rsid w:val="00BB3E3D"/>
    <w:rsid w:val="00BB7C62"/>
    <w:rsid w:val="00BC0460"/>
    <w:rsid w:val="00BC0996"/>
    <w:rsid w:val="00BC4C1D"/>
    <w:rsid w:val="00BD046F"/>
    <w:rsid w:val="00BD1F45"/>
    <w:rsid w:val="00BD62E8"/>
    <w:rsid w:val="00BE6EF8"/>
    <w:rsid w:val="00BF084D"/>
    <w:rsid w:val="00BF4613"/>
    <w:rsid w:val="00C00126"/>
    <w:rsid w:val="00C00B7C"/>
    <w:rsid w:val="00C04C17"/>
    <w:rsid w:val="00C04FD4"/>
    <w:rsid w:val="00C15678"/>
    <w:rsid w:val="00C21907"/>
    <w:rsid w:val="00C25EBE"/>
    <w:rsid w:val="00C2723B"/>
    <w:rsid w:val="00C30B06"/>
    <w:rsid w:val="00C3730E"/>
    <w:rsid w:val="00C378AE"/>
    <w:rsid w:val="00C421A2"/>
    <w:rsid w:val="00C463D5"/>
    <w:rsid w:val="00C5056F"/>
    <w:rsid w:val="00C52070"/>
    <w:rsid w:val="00C52275"/>
    <w:rsid w:val="00C52C37"/>
    <w:rsid w:val="00C543BB"/>
    <w:rsid w:val="00C568A3"/>
    <w:rsid w:val="00C65029"/>
    <w:rsid w:val="00C67D9A"/>
    <w:rsid w:val="00C7320B"/>
    <w:rsid w:val="00C75A36"/>
    <w:rsid w:val="00C75A90"/>
    <w:rsid w:val="00C90462"/>
    <w:rsid w:val="00C91686"/>
    <w:rsid w:val="00C91CCB"/>
    <w:rsid w:val="00C94AC4"/>
    <w:rsid w:val="00C95122"/>
    <w:rsid w:val="00C958CE"/>
    <w:rsid w:val="00CA4F58"/>
    <w:rsid w:val="00CA53E2"/>
    <w:rsid w:val="00CA766B"/>
    <w:rsid w:val="00CB2DE0"/>
    <w:rsid w:val="00CC542F"/>
    <w:rsid w:val="00CE31AF"/>
    <w:rsid w:val="00CE5D79"/>
    <w:rsid w:val="00CE67E8"/>
    <w:rsid w:val="00CF33F5"/>
    <w:rsid w:val="00D02001"/>
    <w:rsid w:val="00D0531D"/>
    <w:rsid w:val="00D13E73"/>
    <w:rsid w:val="00D17C77"/>
    <w:rsid w:val="00D23263"/>
    <w:rsid w:val="00D23F3D"/>
    <w:rsid w:val="00D25F46"/>
    <w:rsid w:val="00D30194"/>
    <w:rsid w:val="00D330FD"/>
    <w:rsid w:val="00D379FB"/>
    <w:rsid w:val="00D40AAA"/>
    <w:rsid w:val="00D40E47"/>
    <w:rsid w:val="00D41C28"/>
    <w:rsid w:val="00D436A0"/>
    <w:rsid w:val="00D458EE"/>
    <w:rsid w:val="00D459F3"/>
    <w:rsid w:val="00D539E0"/>
    <w:rsid w:val="00D5404E"/>
    <w:rsid w:val="00D57863"/>
    <w:rsid w:val="00D57DBB"/>
    <w:rsid w:val="00D57EA6"/>
    <w:rsid w:val="00D609DA"/>
    <w:rsid w:val="00D65CC2"/>
    <w:rsid w:val="00D7023E"/>
    <w:rsid w:val="00D70C06"/>
    <w:rsid w:val="00D72853"/>
    <w:rsid w:val="00D815F1"/>
    <w:rsid w:val="00D81707"/>
    <w:rsid w:val="00D82E3B"/>
    <w:rsid w:val="00DA1D93"/>
    <w:rsid w:val="00DA5D02"/>
    <w:rsid w:val="00DB0888"/>
    <w:rsid w:val="00DB279A"/>
    <w:rsid w:val="00DB42A5"/>
    <w:rsid w:val="00DB56D7"/>
    <w:rsid w:val="00DB6455"/>
    <w:rsid w:val="00DC4ECC"/>
    <w:rsid w:val="00DC5ACC"/>
    <w:rsid w:val="00DD6A83"/>
    <w:rsid w:val="00DD6FE0"/>
    <w:rsid w:val="00DE0C0A"/>
    <w:rsid w:val="00DE2570"/>
    <w:rsid w:val="00DE5261"/>
    <w:rsid w:val="00DF0FF8"/>
    <w:rsid w:val="00DF44B4"/>
    <w:rsid w:val="00DF7576"/>
    <w:rsid w:val="00E00BD5"/>
    <w:rsid w:val="00E04753"/>
    <w:rsid w:val="00E055DC"/>
    <w:rsid w:val="00E10198"/>
    <w:rsid w:val="00E11650"/>
    <w:rsid w:val="00E13457"/>
    <w:rsid w:val="00E21999"/>
    <w:rsid w:val="00E2437D"/>
    <w:rsid w:val="00E2461B"/>
    <w:rsid w:val="00E26BD9"/>
    <w:rsid w:val="00E27517"/>
    <w:rsid w:val="00E3417D"/>
    <w:rsid w:val="00E40C36"/>
    <w:rsid w:val="00E42081"/>
    <w:rsid w:val="00E43361"/>
    <w:rsid w:val="00E44695"/>
    <w:rsid w:val="00E446FC"/>
    <w:rsid w:val="00E448AB"/>
    <w:rsid w:val="00E44ABE"/>
    <w:rsid w:val="00E46CCA"/>
    <w:rsid w:val="00E50AC6"/>
    <w:rsid w:val="00E5134F"/>
    <w:rsid w:val="00E56E72"/>
    <w:rsid w:val="00E57523"/>
    <w:rsid w:val="00E62647"/>
    <w:rsid w:val="00E71245"/>
    <w:rsid w:val="00E75200"/>
    <w:rsid w:val="00E75239"/>
    <w:rsid w:val="00E766A9"/>
    <w:rsid w:val="00E778AF"/>
    <w:rsid w:val="00E778FE"/>
    <w:rsid w:val="00E77DCB"/>
    <w:rsid w:val="00E84040"/>
    <w:rsid w:val="00E85E6C"/>
    <w:rsid w:val="00E87F59"/>
    <w:rsid w:val="00E90891"/>
    <w:rsid w:val="00E94254"/>
    <w:rsid w:val="00E946A2"/>
    <w:rsid w:val="00E95676"/>
    <w:rsid w:val="00EA6D57"/>
    <w:rsid w:val="00EB0792"/>
    <w:rsid w:val="00EB084E"/>
    <w:rsid w:val="00EB6ABE"/>
    <w:rsid w:val="00EC0EDA"/>
    <w:rsid w:val="00EC11EF"/>
    <w:rsid w:val="00EC2A93"/>
    <w:rsid w:val="00EC6206"/>
    <w:rsid w:val="00ED2702"/>
    <w:rsid w:val="00EE0BF2"/>
    <w:rsid w:val="00EE1D64"/>
    <w:rsid w:val="00EE1E07"/>
    <w:rsid w:val="00EE4537"/>
    <w:rsid w:val="00EF0104"/>
    <w:rsid w:val="00EF03EC"/>
    <w:rsid w:val="00EF0CDB"/>
    <w:rsid w:val="00EF19A5"/>
    <w:rsid w:val="00EF26C0"/>
    <w:rsid w:val="00EF61A0"/>
    <w:rsid w:val="00EF62AD"/>
    <w:rsid w:val="00F0153B"/>
    <w:rsid w:val="00F02067"/>
    <w:rsid w:val="00F107FC"/>
    <w:rsid w:val="00F17132"/>
    <w:rsid w:val="00F17C6A"/>
    <w:rsid w:val="00F17C7F"/>
    <w:rsid w:val="00F21161"/>
    <w:rsid w:val="00F25F42"/>
    <w:rsid w:val="00F26D52"/>
    <w:rsid w:val="00F27122"/>
    <w:rsid w:val="00F438DE"/>
    <w:rsid w:val="00F46A95"/>
    <w:rsid w:val="00F46AAB"/>
    <w:rsid w:val="00F525DE"/>
    <w:rsid w:val="00F536ED"/>
    <w:rsid w:val="00F557A3"/>
    <w:rsid w:val="00F61104"/>
    <w:rsid w:val="00F879C6"/>
    <w:rsid w:val="00F93195"/>
    <w:rsid w:val="00F94C98"/>
    <w:rsid w:val="00F96039"/>
    <w:rsid w:val="00FA4090"/>
    <w:rsid w:val="00FB16B4"/>
    <w:rsid w:val="00FB5245"/>
    <w:rsid w:val="00FC6066"/>
    <w:rsid w:val="00FD2769"/>
    <w:rsid w:val="00FD6BF0"/>
    <w:rsid w:val="00FD7731"/>
    <w:rsid w:val="00FE057F"/>
    <w:rsid w:val="00FE4E1F"/>
    <w:rsid w:val="00FF2837"/>
    <w:rsid w:val="00FF7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BD5"/>
    <w:rPr>
      <w:sz w:val="24"/>
      <w:szCs w:val="22"/>
      <w:lang w:val="en-US" w:eastAsia="en-US"/>
    </w:rPr>
  </w:style>
  <w:style w:type="paragraph" w:styleId="Heading1">
    <w:name w:val="heading 1"/>
    <w:basedOn w:val="Normal"/>
    <w:next w:val="Normal"/>
    <w:link w:val="Heading1Char"/>
    <w:uiPriority w:val="99"/>
    <w:qFormat/>
    <w:rsid w:val="00DF44B4"/>
    <w:pPr>
      <w:keepNext/>
      <w:keepLines/>
      <w:spacing w:before="480"/>
      <w:outlineLvl w:val="0"/>
    </w:pPr>
    <w:rPr>
      <w:rFonts w:ascii="Cambria" w:hAnsi="Cambria"/>
      <w:b/>
      <w:bCs/>
      <w:color w:val="365F91"/>
      <w:sz w:val="28"/>
      <w:szCs w:val="28"/>
    </w:rPr>
  </w:style>
  <w:style w:type="paragraph" w:styleId="Heading2">
    <w:name w:val="heading 2"/>
    <w:basedOn w:val="Normal"/>
    <w:link w:val="Heading2Char"/>
    <w:uiPriority w:val="99"/>
    <w:qFormat/>
    <w:rsid w:val="002772AC"/>
    <w:pPr>
      <w:spacing w:before="100" w:beforeAutospacing="1" w:after="100" w:afterAutospacing="1"/>
      <w:outlineLvl w:val="1"/>
    </w:pPr>
    <w:rPr>
      <w:rFonts w:eastAsia="Times New Roman"/>
      <w:b/>
      <w:bCs/>
      <w:sz w:val="36"/>
      <w:szCs w:val="36"/>
    </w:rPr>
  </w:style>
  <w:style w:type="paragraph" w:styleId="Heading5">
    <w:name w:val="heading 5"/>
    <w:basedOn w:val="Normal"/>
    <w:link w:val="Heading5Char"/>
    <w:uiPriority w:val="99"/>
    <w:qFormat/>
    <w:rsid w:val="002772AC"/>
    <w:pPr>
      <w:spacing w:before="100" w:beforeAutospacing="1" w:after="100" w:afterAutospacing="1"/>
      <w:outlineLvl w:val="4"/>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F44B4"/>
    <w:rPr>
      <w:rFonts w:ascii="Cambria" w:hAnsi="Cambria"/>
      <w:b/>
      <w:color w:val="365F91"/>
      <w:sz w:val="28"/>
    </w:rPr>
  </w:style>
  <w:style w:type="character" w:customStyle="1" w:styleId="Heading2Char">
    <w:name w:val="Heading 2 Char"/>
    <w:link w:val="Heading2"/>
    <w:uiPriority w:val="99"/>
    <w:locked/>
    <w:rsid w:val="002772AC"/>
    <w:rPr>
      <w:rFonts w:eastAsia="Times New Roman"/>
      <w:b/>
      <w:sz w:val="36"/>
    </w:rPr>
  </w:style>
  <w:style w:type="character" w:customStyle="1" w:styleId="Heading5Char">
    <w:name w:val="Heading 5 Char"/>
    <w:link w:val="Heading5"/>
    <w:uiPriority w:val="99"/>
    <w:locked/>
    <w:rsid w:val="002772AC"/>
    <w:rPr>
      <w:rFonts w:eastAsia="Times New Roman"/>
      <w:b/>
      <w:sz w:val="20"/>
    </w:rPr>
  </w:style>
  <w:style w:type="paragraph" w:styleId="ListParagraph">
    <w:name w:val="List Paragraph"/>
    <w:basedOn w:val="Normal"/>
    <w:uiPriority w:val="99"/>
    <w:qFormat/>
    <w:rsid w:val="00EB084E"/>
    <w:pPr>
      <w:ind w:left="720"/>
      <w:contextualSpacing/>
    </w:pPr>
  </w:style>
  <w:style w:type="character" w:styleId="Hyperlink">
    <w:name w:val="Hyperlink"/>
    <w:uiPriority w:val="99"/>
    <w:rsid w:val="005744C9"/>
    <w:rPr>
      <w:rFonts w:cs="Times New Roman"/>
      <w:color w:val="0000FF"/>
      <w:u w:val="single"/>
    </w:rPr>
  </w:style>
  <w:style w:type="character" w:customStyle="1" w:styleId="apple-converted-space">
    <w:name w:val="apple-converted-space"/>
    <w:uiPriority w:val="99"/>
    <w:rsid w:val="002772AC"/>
  </w:style>
  <w:style w:type="character" w:customStyle="1" w:styleId="footersprachen">
    <w:name w:val="footersprachen"/>
    <w:uiPriority w:val="99"/>
    <w:rsid w:val="002772AC"/>
  </w:style>
  <w:style w:type="paragraph" w:styleId="BalloonText">
    <w:name w:val="Balloon Text"/>
    <w:basedOn w:val="Normal"/>
    <w:link w:val="BalloonTextChar"/>
    <w:uiPriority w:val="99"/>
    <w:semiHidden/>
    <w:rsid w:val="002772AC"/>
    <w:rPr>
      <w:rFonts w:ascii="Tahoma" w:hAnsi="Tahoma"/>
      <w:sz w:val="16"/>
      <w:szCs w:val="16"/>
    </w:rPr>
  </w:style>
  <w:style w:type="character" w:customStyle="1" w:styleId="BalloonTextChar">
    <w:name w:val="Balloon Text Char"/>
    <w:link w:val="BalloonText"/>
    <w:uiPriority w:val="99"/>
    <w:semiHidden/>
    <w:locked/>
    <w:rsid w:val="002772AC"/>
    <w:rPr>
      <w:rFonts w:ascii="Tahoma" w:hAnsi="Tahoma"/>
      <w:sz w:val="16"/>
    </w:rPr>
  </w:style>
  <w:style w:type="character" w:customStyle="1" w:styleId="kap4">
    <w:name w:val="kap4"/>
    <w:uiPriority w:val="99"/>
    <w:rsid w:val="00FE4E1F"/>
  </w:style>
  <w:style w:type="paragraph" w:styleId="NormalWeb">
    <w:name w:val="Normal (Web)"/>
    <w:basedOn w:val="Normal"/>
    <w:uiPriority w:val="99"/>
    <w:semiHidden/>
    <w:rsid w:val="008A599C"/>
    <w:pPr>
      <w:spacing w:before="100" w:beforeAutospacing="1" w:after="100" w:afterAutospacing="1"/>
    </w:pPr>
    <w:rPr>
      <w:rFonts w:eastAsia="Times New Roman"/>
      <w:szCs w:val="24"/>
    </w:rPr>
  </w:style>
  <w:style w:type="paragraph" w:styleId="Header">
    <w:name w:val="header"/>
    <w:basedOn w:val="Normal"/>
    <w:link w:val="HeaderChar"/>
    <w:uiPriority w:val="99"/>
    <w:rsid w:val="00FE057F"/>
    <w:pPr>
      <w:tabs>
        <w:tab w:val="center" w:pos="4680"/>
        <w:tab w:val="right" w:pos="9360"/>
      </w:tabs>
    </w:pPr>
    <w:rPr>
      <w:sz w:val="20"/>
      <w:szCs w:val="20"/>
    </w:rPr>
  </w:style>
  <w:style w:type="character" w:customStyle="1" w:styleId="HeaderChar">
    <w:name w:val="Header Char"/>
    <w:basedOn w:val="DefaultParagraphFont"/>
    <w:link w:val="Header"/>
    <w:uiPriority w:val="99"/>
    <w:locked/>
    <w:rsid w:val="00FE057F"/>
  </w:style>
  <w:style w:type="paragraph" w:styleId="Footer">
    <w:name w:val="footer"/>
    <w:basedOn w:val="Normal"/>
    <w:link w:val="FooterChar"/>
    <w:uiPriority w:val="99"/>
    <w:rsid w:val="00FE057F"/>
    <w:pPr>
      <w:tabs>
        <w:tab w:val="center" w:pos="4680"/>
        <w:tab w:val="right" w:pos="9360"/>
      </w:tabs>
    </w:pPr>
    <w:rPr>
      <w:sz w:val="20"/>
      <w:szCs w:val="20"/>
    </w:rPr>
  </w:style>
  <w:style w:type="character" w:customStyle="1" w:styleId="FooterChar">
    <w:name w:val="Footer Char"/>
    <w:basedOn w:val="DefaultParagraphFont"/>
    <w:link w:val="Footer"/>
    <w:uiPriority w:val="99"/>
    <w:locked/>
    <w:rsid w:val="00FE057F"/>
  </w:style>
  <w:style w:type="paragraph" w:styleId="Revision">
    <w:name w:val="Revision"/>
    <w:hidden/>
    <w:uiPriority w:val="99"/>
    <w:semiHidden/>
    <w:rsid w:val="00025421"/>
    <w:rPr>
      <w:sz w:val="24"/>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049713">
      <w:marLeft w:val="0"/>
      <w:marRight w:val="0"/>
      <w:marTop w:val="0"/>
      <w:marBottom w:val="0"/>
      <w:divBdr>
        <w:top w:val="none" w:sz="0" w:space="0" w:color="auto"/>
        <w:left w:val="none" w:sz="0" w:space="0" w:color="auto"/>
        <w:bottom w:val="none" w:sz="0" w:space="0" w:color="auto"/>
        <w:right w:val="none" w:sz="0" w:space="0" w:color="auto"/>
      </w:divBdr>
      <w:divsChild>
        <w:div w:id="485049717">
          <w:marLeft w:val="806"/>
          <w:marRight w:val="0"/>
          <w:marTop w:val="154"/>
          <w:marBottom w:val="0"/>
          <w:divBdr>
            <w:top w:val="none" w:sz="0" w:space="0" w:color="auto"/>
            <w:left w:val="none" w:sz="0" w:space="0" w:color="auto"/>
            <w:bottom w:val="none" w:sz="0" w:space="0" w:color="auto"/>
            <w:right w:val="none" w:sz="0" w:space="0" w:color="auto"/>
          </w:divBdr>
        </w:div>
        <w:div w:id="485049723">
          <w:marLeft w:val="806"/>
          <w:marRight w:val="0"/>
          <w:marTop w:val="154"/>
          <w:marBottom w:val="0"/>
          <w:divBdr>
            <w:top w:val="none" w:sz="0" w:space="0" w:color="auto"/>
            <w:left w:val="none" w:sz="0" w:space="0" w:color="auto"/>
            <w:bottom w:val="none" w:sz="0" w:space="0" w:color="auto"/>
            <w:right w:val="none" w:sz="0" w:space="0" w:color="auto"/>
          </w:divBdr>
        </w:div>
        <w:div w:id="485049734">
          <w:marLeft w:val="806"/>
          <w:marRight w:val="0"/>
          <w:marTop w:val="154"/>
          <w:marBottom w:val="0"/>
          <w:divBdr>
            <w:top w:val="none" w:sz="0" w:space="0" w:color="auto"/>
            <w:left w:val="none" w:sz="0" w:space="0" w:color="auto"/>
            <w:bottom w:val="none" w:sz="0" w:space="0" w:color="auto"/>
            <w:right w:val="none" w:sz="0" w:space="0" w:color="auto"/>
          </w:divBdr>
        </w:div>
        <w:div w:id="485049740">
          <w:marLeft w:val="806"/>
          <w:marRight w:val="0"/>
          <w:marTop w:val="154"/>
          <w:marBottom w:val="0"/>
          <w:divBdr>
            <w:top w:val="none" w:sz="0" w:space="0" w:color="auto"/>
            <w:left w:val="none" w:sz="0" w:space="0" w:color="auto"/>
            <w:bottom w:val="none" w:sz="0" w:space="0" w:color="auto"/>
            <w:right w:val="none" w:sz="0" w:space="0" w:color="auto"/>
          </w:divBdr>
        </w:div>
        <w:div w:id="485049741">
          <w:marLeft w:val="806"/>
          <w:marRight w:val="0"/>
          <w:marTop w:val="154"/>
          <w:marBottom w:val="0"/>
          <w:divBdr>
            <w:top w:val="none" w:sz="0" w:space="0" w:color="auto"/>
            <w:left w:val="none" w:sz="0" w:space="0" w:color="auto"/>
            <w:bottom w:val="none" w:sz="0" w:space="0" w:color="auto"/>
            <w:right w:val="none" w:sz="0" w:space="0" w:color="auto"/>
          </w:divBdr>
        </w:div>
        <w:div w:id="485049893">
          <w:marLeft w:val="806"/>
          <w:marRight w:val="0"/>
          <w:marTop w:val="154"/>
          <w:marBottom w:val="0"/>
          <w:divBdr>
            <w:top w:val="none" w:sz="0" w:space="0" w:color="auto"/>
            <w:left w:val="none" w:sz="0" w:space="0" w:color="auto"/>
            <w:bottom w:val="none" w:sz="0" w:space="0" w:color="auto"/>
            <w:right w:val="none" w:sz="0" w:space="0" w:color="auto"/>
          </w:divBdr>
        </w:div>
      </w:divsChild>
    </w:div>
    <w:div w:id="485049715">
      <w:marLeft w:val="0"/>
      <w:marRight w:val="0"/>
      <w:marTop w:val="0"/>
      <w:marBottom w:val="0"/>
      <w:divBdr>
        <w:top w:val="none" w:sz="0" w:space="0" w:color="auto"/>
        <w:left w:val="none" w:sz="0" w:space="0" w:color="auto"/>
        <w:bottom w:val="none" w:sz="0" w:space="0" w:color="auto"/>
        <w:right w:val="none" w:sz="0" w:space="0" w:color="auto"/>
      </w:divBdr>
      <w:divsChild>
        <w:div w:id="485049729">
          <w:marLeft w:val="547"/>
          <w:marRight w:val="0"/>
          <w:marTop w:val="134"/>
          <w:marBottom w:val="0"/>
          <w:divBdr>
            <w:top w:val="none" w:sz="0" w:space="0" w:color="auto"/>
            <w:left w:val="none" w:sz="0" w:space="0" w:color="auto"/>
            <w:bottom w:val="none" w:sz="0" w:space="0" w:color="auto"/>
            <w:right w:val="none" w:sz="0" w:space="0" w:color="auto"/>
          </w:divBdr>
        </w:div>
        <w:div w:id="485049731">
          <w:marLeft w:val="547"/>
          <w:marRight w:val="0"/>
          <w:marTop w:val="134"/>
          <w:marBottom w:val="0"/>
          <w:divBdr>
            <w:top w:val="none" w:sz="0" w:space="0" w:color="auto"/>
            <w:left w:val="none" w:sz="0" w:space="0" w:color="auto"/>
            <w:bottom w:val="none" w:sz="0" w:space="0" w:color="auto"/>
            <w:right w:val="none" w:sz="0" w:space="0" w:color="auto"/>
          </w:divBdr>
        </w:div>
      </w:divsChild>
    </w:div>
    <w:div w:id="485049725">
      <w:marLeft w:val="0"/>
      <w:marRight w:val="0"/>
      <w:marTop w:val="0"/>
      <w:marBottom w:val="0"/>
      <w:divBdr>
        <w:top w:val="none" w:sz="0" w:space="0" w:color="auto"/>
        <w:left w:val="none" w:sz="0" w:space="0" w:color="auto"/>
        <w:bottom w:val="none" w:sz="0" w:space="0" w:color="auto"/>
        <w:right w:val="none" w:sz="0" w:space="0" w:color="auto"/>
      </w:divBdr>
      <w:divsChild>
        <w:div w:id="485049714">
          <w:marLeft w:val="806"/>
          <w:marRight w:val="0"/>
          <w:marTop w:val="154"/>
          <w:marBottom w:val="0"/>
          <w:divBdr>
            <w:top w:val="none" w:sz="0" w:space="0" w:color="auto"/>
            <w:left w:val="none" w:sz="0" w:space="0" w:color="auto"/>
            <w:bottom w:val="none" w:sz="0" w:space="0" w:color="auto"/>
            <w:right w:val="none" w:sz="0" w:space="0" w:color="auto"/>
          </w:divBdr>
        </w:div>
        <w:div w:id="485049722">
          <w:marLeft w:val="806"/>
          <w:marRight w:val="0"/>
          <w:marTop w:val="154"/>
          <w:marBottom w:val="0"/>
          <w:divBdr>
            <w:top w:val="none" w:sz="0" w:space="0" w:color="auto"/>
            <w:left w:val="none" w:sz="0" w:space="0" w:color="auto"/>
            <w:bottom w:val="none" w:sz="0" w:space="0" w:color="auto"/>
            <w:right w:val="none" w:sz="0" w:space="0" w:color="auto"/>
          </w:divBdr>
        </w:div>
        <w:div w:id="485049724">
          <w:marLeft w:val="806"/>
          <w:marRight w:val="0"/>
          <w:marTop w:val="154"/>
          <w:marBottom w:val="0"/>
          <w:divBdr>
            <w:top w:val="none" w:sz="0" w:space="0" w:color="auto"/>
            <w:left w:val="none" w:sz="0" w:space="0" w:color="auto"/>
            <w:bottom w:val="none" w:sz="0" w:space="0" w:color="auto"/>
            <w:right w:val="none" w:sz="0" w:space="0" w:color="auto"/>
          </w:divBdr>
        </w:div>
        <w:div w:id="485049726">
          <w:marLeft w:val="806"/>
          <w:marRight w:val="0"/>
          <w:marTop w:val="154"/>
          <w:marBottom w:val="0"/>
          <w:divBdr>
            <w:top w:val="none" w:sz="0" w:space="0" w:color="auto"/>
            <w:left w:val="none" w:sz="0" w:space="0" w:color="auto"/>
            <w:bottom w:val="none" w:sz="0" w:space="0" w:color="auto"/>
            <w:right w:val="none" w:sz="0" w:space="0" w:color="auto"/>
          </w:divBdr>
        </w:div>
        <w:div w:id="485049728">
          <w:marLeft w:val="806"/>
          <w:marRight w:val="0"/>
          <w:marTop w:val="154"/>
          <w:marBottom w:val="0"/>
          <w:divBdr>
            <w:top w:val="none" w:sz="0" w:space="0" w:color="auto"/>
            <w:left w:val="none" w:sz="0" w:space="0" w:color="auto"/>
            <w:bottom w:val="none" w:sz="0" w:space="0" w:color="auto"/>
            <w:right w:val="none" w:sz="0" w:space="0" w:color="auto"/>
          </w:divBdr>
        </w:div>
        <w:div w:id="485049733">
          <w:marLeft w:val="806"/>
          <w:marRight w:val="0"/>
          <w:marTop w:val="154"/>
          <w:marBottom w:val="0"/>
          <w:divBdr>
            <w:top w:val="none" w:sz="0" w:space="0" w:color="auto"/>
            <w:left w:val="none" w:sz="0" w:space="0" w:color="auto"/>
            <w:bottom w:val="none" w:sz="0" w:space="0" w:color="auto"/>
            <w:right w:val="none" w:sz="0" w:space="0" w:color="auto"/>
          </w:divBdr>
        </w:div>
      </w:divsChild>
    </w:div>
    <w:div w:id="485049737">
      <w:marLeft w:val="0"/>
      <w:marRight w:val="0"/>
      <w:marTop w:val="0"/>
      <w:marBottom w:val="0"/>
      <w:divBdr>
        <w:top w:val="none" w:sz="0" w:space="0" w:color="auto"/>
        <w:left w:val="none" w:sz="0" w:space="0" w:color="auto"/>
        <w:bottom w:val="none" w:sz="0" w:space="0" w:color="auto"/>
        <w:right w:val="none" w:sz="0" w:space="0" w:color="auto"/>
      </w:divBdr>
      <w:divsChild>
        <w:div w:id="485049712">
          <w:marLeft w:val="806"/>
          <w:marRight w:val="0"/>
          <w:marTop w:val="154"/>
          <w:marBottom w:val="0"/>
          <w:divBdr>
            <w:top w:val="none" w:sz="0" w:space="0" w:color="auto"/>
            <w:left w:val="none" w:sz="0" w:space="0" w:color="auto"/>
            <w:bottom w:val="none" w:sz="0" w:space="0" w:color="auto"/>
            <w:right w:val="none" w:sz="0" w:space="0" w:color="auto"/>
          </w:divBdr>
        </w:div>
        <w:div w:id="485049716">
          <w:marLeft w:val="806"/>
          <w:marRight w:val="0"/>
          <w:marTop w:val="154"/>
          <w:marBottom w:val="0"/>
          <w:divBdr>
            <w:top w:val="none" w:sz="0" w:space="0" w:color="auto"/>
            <w:left w:val="none" w:sz="0" w:space="0" w:color="auto"/>
            <w:bottom w:val="none" w:sz="0" w:space="0" w:color="auto"/>
            <w:right w:val="none" w:sz="0" w:space="0" w:color="auto"/>
          </w:divBdr>
        </w:div>
        <w:div w:id="485049718">
          <w:marLeft w:val="806"/>
          <w:marRight w:val="0"/>
          <w:marTop w:val="154"/>
          <w:marBottom w:val="0"/>
          <w:divBdr>
            <w:top w:val="none" w:sz="0" w:space="0" w:color="auto"/>
            <w:left w:val="none" w:sz="0" w:space="0" w:color="auto"/>
            <w:bottom w:val="none" w:sz="0" w:space="0" w:color="auto"/>
            <w:right w:val="none" w:sz="0" w:space="0" w:color="auto"/>
          </w:divBdr>
        </w:div>
        <w:div w:id="485049730">
          <w:marLeft w:val="806"/>
          <w:marRight w:val="0"/>
          <w:marTop w:val="154"/>
          <w:marBottom w:val="0"/>
          <w:divBdr>
            <w:top w:val="none" w:sz="0" w:space="0" w:color="auto"/>
            <w:left w:val="none" w:sz="0" w:space="0" w:color="auto"/>
            <w:bottom w:val="none" w:sz="0" w:space="0" w:color="auto"/>
            <w:right w:val="none" w:sz="0" w:space="0" w:color="auto"/>
          </w:divBdr>
        </w:div>
        <w:div w:id="485049732">
          <w:marLeft w:val="806"/>
          <w:marRight w:val="0"/>
          <w:marTop w:val="154"/>
          <w:marBottom w:val="0"/>
          <w:divBdr>
            <w:top w:val="none" w:sz="0" w:space="0" w:color="auto"/>
            <w:left w:val="none" w:sz="0" w:space="0" w:color="auto"/>
            <w:bottom w:val="none" w:sz="0" w:space="0" w:color="auto"/>
            <w:right w:val="none" w:sz="0" w:space="0" w:color="auto"/>
          </w:divBdr>
        </w:div>
        <w:div w:id="485049736">
          <w:marLeft w:val="806"/>
          <w:marRight w:val="0"/>
          <w:marTop w:val="154"/>
          <w:marBottom w:val="0"/>
          <w:divBdr>
            <w:top w:val="none" w:sz="0" w:space="0" w:color="auto"/>
            <w:left w:val="none" w:sz="0" w:space="0" w:color="auto"/>
            <w:bottom w:val="none" w:sz="0" w:space="0" w:color="auto"/>
            <w:right w:val="none" w:sz="0" w:space="0" w:color="auto"/>
          </w:divBdr>
        </w:div>
      </w:divsChild>
    </w:div>
    <w:div w:id="485049739">
      <w:marLeft w:val="0"/>
      <w:marRight w:val="0"/>
      <w:marTop w:val="0"/>
      <w:marBottom w:val="0"/>
      <w:divBdr>
        <w:top w:val="none" w:sz="0" w:space="0" w:color="auto"/>
        <w:left w:val="none" w:sz="0" w:space="0" w:color="auto"/>
        <w:bottom w:val="none" w:sz="0" w:space="0" w:color="auto"/>
        <w:right w:val="none" w:sz="0" w:space="0" w:color="auto"/>
      </w:divBdr>
      <w:divsChild>
        <w:div w:id="485049738">
          <w:marLeft w:val="547"/>
          <w:marRight w:val="0"/>
          <w:marTop w:val="154"/>
          <w:marBottom w:val="0"/>
          <w:divBdr>
            <w:top w:val="none" w:sz="0" w:space="0" w:color="auto"/>
            <w:left w:val="none" w:sz="0" w:space="0" w:color="auto"/>
            <w:bottom w:val="none" w:sz="0" w:space="0" w:color="auto"/>
            <w:right w:val="none" w:sz="0" w:space="0" w:color="auto"/>
          </w:divBdr>
        </w:div>
      </w:divsChild>
    </w:div>
    <w:div w:id="485049742">
      <w:marLeft w:val="0"/>
      <w:marRight w:val="0"/>
      <w:marTop w:val="0"/>
      <w:marBottom w:val="0"/>
      <w:divBdr>
        <w:top w:val="none" w:sz="0" w:space="0" w:color="auto"/>
        <w:left w:val="none" w:sz="0" w:space="0" w:color="auto"/>
        <w:bottom w:val="none" w:sz="0" w:space="0" w:color="auto"/>
        <w:right w:val="none" w:sz="0" w:space="0" w:color="auto"/>
      </w:divBdr>
      <w:divsChild>
        <w:div w:id="485049719">
          <w:marLeft w:val="806"/>
          <w:marRight w:val="0"/>
          <w:marTop w:val="154"/>
          <w:marBottom w:val="0"/>
          <w:divBdr>
            <w:top w:val="none" w:sz="0" w:space="0" w:color="auto"/>
            <w:left w:val="none" w:sz="0" w:space="0" w:color="auto"/>
            <w:bottom w:val="none" w:sz="0" w:space="0" w:color="auto"/>
            <w:right w:val="none" w:sz="0" w:space="0" w:color="auto"/>
          </w:divBdr>
        </w:div>
        <w:div w:id="485049720">
          <w:marLeft w:val="806"/>
          <w:marRight w:val="0"/>
          <w:marTop w:val="154"/>
          <w:marBottom w:val="0"/>
          <w:divBdr>
            <w:top w:val="none" w:sz="0" w:space="0" w:color="auto"/>
            <w:left w:val="none" w:sz="0" w:space="0" w:color="auto"/>
            <w:bottom w:val="none" w:sz="0" w:space="0" w:color="auto"/>
            <w:right w:val="none" w:sz="0" w:space="0" w:color="auto"/>
          </w:divBdr>
        </w:div>
        <w:div w:id="485049721">
          <w:marLeft w:val="806"/>
          <w:marRight w:val="0"/>
          <w:marTop w:val="154"/>
          <w:marBottom w:val="0"/>
          <w:divBdr>
            <w:top w:val="none" w:sz="0" w:space="0" w:color="auto"/>
            <w:left w:val="none" w:sz="0" w:space="0" w:color="auto"/>
            <w:bottom w:val="none" w:sz="0" w:space="0" w:color="auto"/>
            <w:right w:val="none" w:sz="0" w:space="0" w:color="auto"/>
          </w:divBdr>
        </w:div>
        <w:div w:id="485049727">
          <w:marLeft w:val="806"/>
          <w:marRight w:val="0"/>
          <w:marTop w:val="154"/>
          <w:marBottom w:val="0"/>
          <w:divBdr>
            <w:top w:val="none" w:sz="0" w:space="0" w:color="auto"/>
            <w:left w:val="none" w:sz="0" w:space="0" w:color="auto"/>
            <w:bottom w:val="none" w:sz="0" w:space="0" w:color="auto"/>
            <w:right w:val="none" w:sz="0" w:space="0" w:color="auto"/>
          </w:divBdr>
        </w:div>
        <w:div w:id="485049735">
          <w:marLeft w:val="806"/>
          <w:marRight w:val="0"/>
          <w:marTop w:val="154"/>
          <w:marBottom w:val="0"/>
          <w:divBdr>
            <w:top w:val="none" w:sz="0" w:space="0" w:color="auto"/>
            <w:left w:val="none" w:sz="0" w:space="0" w:color="auto"/>
            <w:bottom w:val="none" w:sz="0" w:space="0" w:color="auto"/>
            <w:right w:val="none" w:sz="0" w:space="0" w:color="auto"/>
          </w:divBdr>
        </w:div>
        <w:div w:id="485049892">
          <w:marLeft w:val="806"/>
          <w:marRight w:val="0"/>
          <w:marTop w:val="154"/>
          <w:marBottom w:val="0"/>
          <w:divBdr>
            <w:top w:val="none" w:sz="0" w:space="0" w:color="auto"/>
            <w:left w:val="none" w:sz="0" w:space="0" w:color="auto"/>
            <w:bottom w:val="none" w:sz="0" w:space="0" w:color="auto"/>
            <w:right w:val="none" w:sz="0" w:space="0" w:color="auto"/>
          </w:divBdr>
        </w:div>
      </w:divsChild>
    </w:div>
    <w:div w:id="485049753">
      <w:marLeft w:val="0"/>
      <w:marRight w:val="0"/>
      <w:marTop w:val="0"/>
      <w:marBottom w:val="0"/>
      <w:divBdr>
        <w:top w:val="none" w:sz="0" w:space="0" w:color="auto"/>
        <w:left w:val="none" w:sz="0" w:space="0" w:color="auto"/>
        <w:bottom w:val="none" w:sz="0" w:space="0" w:color="auto"/>
        <w:right w:val="none" w:sz="0" w:space="0" w:color="auto"/>
      </w:divBdr>
      <w:divsChild>
        <w:div w:id="485049783">
          <w:marLeft w:val="547"/>
          <w:marRight w:val="0"/>
          <w:marTop w:val="144"/>
          <w:marBottom w:val="0"/>
          <w:divBdr>
            <w:top w:val="none" w:sz="0" w:space="0" w:color="auto"/>
            <w:left w:val="none" w:sz="0" w:space="0" w:color="auto"/>
            <w:bottom w:val="none" w:sz="0" w:space="0" w:color="auto"/>
            <w:right w:val="none" w:sz="0" w:space="0" w:color="auto"/>
          </w:divBdr>
        </w:div>
      </w:divsChild>
    </w:div>
    <w:div w:id="485049755">
      <w:marLeft w:val="0"/>
      <w:marRight w:val="0"/>
      <w:marTop w:val="0"/>
      <w:marBottom w:val="0"/>
      <w:divBdr>
        <w:top w:val="none" w:sz="0" w:space="0" w:color="auto"/>
        <w:left w:val="none" w:sz="0" w:space="0" w:color="auto"/>
        <w:bottom w:val="none" w:sz="0" w:space="0" w:color="auto"/>
        <w:right w:val="none" w:sz="0" w:space="0" w:color="auto"/>
      </w:divBdr>
      <w:divsChild>
        <w:div w:id="485049795">
          <w:marLeft w:val="0"/>
          <w:marRight w:val="0"/>
          <w:marTop w:val="0"/>
          <w:marBottom w:val="0"/>
          <w:divBdr>
            <w:top w:val="none" w:sz="0" w:space="0" w:color="auto"/>
            <w:left w:val="none" w:sz="0" w:space="0" w:color="auto"/>
            <w:bottom w:val="none" w:sz="0" w:space="0" w:color="auto"/>
            <w:right w:val="none" w:sz="0" w:space="0" w:color="auto"/>
          </w:divBdr>
        </w:div>
        <w:div w:id="485049798">
          <w:marLeft w:val="0"/>
          <w:marRight w:val="0"/>
          <w:marTop w:val="0"/>
          <w:marBottom w:val="0"/>
          <w:divBdr>
            <w:top w:val="none" w:sz="0" w:space="0" w:color="auto"/>
            <w:left w:val="none" w:sz="0" w:space="0" w:color="auto"/>
            <w:bottom w:val="none" w:sz="0" w:space="0" w:color="auto"/>
            <w:right w:val="none" w:sz="0" w:space="0" w:color="auto"/>
          </w:divBdr>
        </w:div>
        <w:div w:id="485049800">
          <w:marLeft w:val="0"/>
          <w:marRight w:val="0"/>
          <w:marTop w:val="0"/>
          <w:marBottom w:val="0"/>
          <w:divBdr>
            <w:top w:val="none" w:sz="0" w:space="0" w:color="auto"/>
            <w:left w:val="none" w:sz="0" w:space="0" w:color="auto"/>
            <w:bottom w:val="none" w:sz="0" w:space="0" w:color="auto"/>
            <w:right w:val="none" w:sz="0" w:space="0" w:color="auto"/>
          </w:divBdr>
        </w:div>
        <w:div w:id="485049807">
          <w:marLeft w:val="0"/>
          <w:marRight w:val="0"/>
          <w:marTop w:val="0"/>
          <w:marBottom w:val="0"/>
          <w:divBdr>
            <w:top w:val="none" w:sz="0" w:space="0" w:color="auto"/>
            <w:left w:val="none" w:sz="0" w:space="0" w:color="auto"/>
            <w:bottom w:val="none" w:sz="0" w:space="0" w:color="auto"/>
            <w:right w:val="none" w:sz="0" w:space="0" w:color="auto"/>
          </w:divBdr>
        </w:div>
        <w:div w:id="485049811">
          <w:marLeft w:val="0"/>
          <w:marRight w:val="0"/>
          <w:marTop w:val="0"/>
          <w:marBottom w:val="0"/>
          <w:divBdr>
            <w:top w:val="none" w:sz="0" w:space="0" w:color="auto"/>
            <w:left w:val="none" w:sz="0" w:space="0" w:color="auto"/>
            <w:bottom w:val="none" w:sz="0" w:space="0" w:color="auto"/>
            <w:right w:val="none" w:sz="0" w:space="0" w:color="auto"/>
          </w:divBdr>
        </w:div>
        <w:div w:id="485049851">
          <w:marLeft w:val="0"/>
          <w:marRight w:val="0"/>
          <w:marTop w:val="0"/>
          <w:marBottom w:val="0"/>
          <w:divBdr>
            <w:top w:val="none" w:sz="0" w:space="0" w:color="auto"/>
            <w:left w:val="none" w:sz="0" w:space="0" w:color="auto"/>
            <w:bottom w:val="none" w:sz="0" w:space="0" w:color="auto"/>
            <w:right w:val="none" w:sz="0" w:space="0" w:color="auto"/>
          </w:divBdr>
        </w:div>
      </w:divsChild>
    </w:div>
    <w:div w:id="485049772">
      <w:marLeft w:val="0"/>
      <w:marRight w:val="0"/>
      <w:marTop w:val="0"/>
      <w:marBottom w:val="0"/>
      <w:divBdr>
        <w:top w:val="none" w:sz="0" w:space="0" w:color="auto"/>
        <w:left w:val="none" w:sz="0" w:space="0" w:color="auto"/>
        <w:bottom w:val="none" w:sz="0" w:space="0" w:color="auto"/>
        <w:right w:val="none" w:sz="0" w:space="0" w:color="auto"/>
      </w:divBdr>
      <w:divsChild>
        <w:div w:id="485049777">
          <w:marLeft w:val="0"/>
          <w:marRight w:val="0"/>
          <w:marTop w:val="150"/>
          <w:marBottom w:val="300"/>
          <w:divBdr>
            <w:top w:val="none" w:sz="0" w:space="0" w:color="auto"/>
            <w:left w:val="none" w:sz="0" w:space="0" w:color="auto"/>
            <w:bottom w:val="none" w:sz="0" w:space="0" w:color="auto"/>
            <w:right w:val="none" w:sz="0" w:space="0" w:color="auto"/>
          </w:divBdr>
          <w:divsChild>
            <w:div w:id="485049746">
              <w:marLeft w:val="0"/>
              <w:marRight w:val="0"/>
              <w:marTop w:val="0"/>
              <w:marBottom w:val="0"/>
              <w:divBdr>
                <w:top w:val="none" w:sz="0" w:space="0" w:color="auto"/>
                <w:left w:val="none" w:sz="0" w:space="0" w:color="auto"/>
                <w:bottom w:val="none" w:sz="0" w:space="0" w:color="auto"/>
                <w:right w:val="none" w:sz="0" w:space="0" w:color="auto"/>
              </w:divBdr>
              <w:divsChild>
                <w:div w:id="485049771">
                  <w:marLeft w:val="0"/>
                  <w:marRight w:val="0"/>
                  <w:marTop w:val="0"/>
                  <w:marBottom w:val="0"/>
                  <w:divBdr>
                    <w:top w:val="none" w:sz="0" w:space="0" w:color="auto"/>
                    <w:left w:val="none" w:sz="0" w:space="0" w:color="auto"/>
                    <w:bottom w:val="none" w:sz="0" w:space="0" w:color="auto"/>
                    <w:right w:val="none" w:sz="0" w:space="0" w:color="auto"/>
                  </w:divBdr>
                  <w:divsChild>
                    <w:div w:id="485049843">
                      <w:marLeft w:val="0"/>
                      <w:marRight w:val="0"/>
                      <w:marTop w:val="0"/>
                      <w:marBottom w:val="0"/>
                      <w:divBdr>
                        <w:top w:val="none" w:sz="0" w:space="0" w:color="auto"/>
                        <w:left w:val="none" w:sz="0" w:space="0" w:color="auto"/>
                        <w:bottom w:val="none" w:sz="0" w:space="0" w:color="auto"/>
                        <w:right w:val="none" w:sz="0" w:space="0" w:color="auto"/>
                      </w:divBdr>
                      <w:divsChild>
                        <w:div w:id="485049743">
                          <w:marLeft w:val="0"/>
                          <w:marRight w:val="0"/>
                          <w:marTop w:val="0"/>
                          <w:marBottom w:val="0"/>
                          <w:divBdr>
                            <w:top w:val="none" w:sz="0" w:space="0" w:color="auto"/>
                            <w:left w:val="none" w:sz="0" w:space="0" w:color="auto"/>
                            <w:bottom w:val="none" w:sz="0" w:space="0" w:color="auto"/>
                            <w:right w:val="none" w:sz="0" w:space="0" w:color="auto"/>
                          </w:divBdr>
                        </w:div>
                        <w:div w:id="485049767">
                          <w:marLeft w:val="0"/>
                          <w:marRight w:val="0"/>
                          <w:marTop w:val="0"/>
                          <w:marBottom w:val="0"/>
                          <w:divBdr>
                            <w:top w:val="none" w:sz="0" w:space="0" w:color="auto"/>
                            <w:left w:val="none" w:sz="0" w:space="0" w:color="auto"/>
                            <w:bottom w:val="none" w:sz="0" w:space="0" w:color="auto"/>
                            <w:right w:val="none" w:sz="0" w:space="0" w:color="auto"/>
                          </w:divBdr>
                        </w:div>
                        <w:div w:id="48504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049883">
          <w:marLeft w:val="0"/>
          <w:marRight w:val="0"/>
          <w:marTop w:val="150"/>
          <w:marBottom w:val="300"/>
          <w:divBdr>
            <w:top w:val="none" w:sz="0" w:space="0" w:color="auto"/>
            <w:left w:val="none" w:sz="0" w:space="0" w:color="auto"/>
            <w:bottom w:val="none" w:sz="0" w:space="0" w:color="auto"/>
            <w:right w:val="none" w:sz="0" w:space="0" w:color="auto"/>
          </w:divBdr>
          <w:divsChild>
            <w:div w:id="485049878">
              <w:marLeft w:val="0"/>
              <w:marRight w:val="0"/>
              <w:marTop w:val="0"/>
              <w:marBottom w:val="0"/>
              <w:divBdr>
                <w:top w:val="none" w:sz="0" w:space="0" w:color="auto"/>
                <w:left w:val="none" w:sz="0" w:space="0" w:color="auto"/>
                <w:bottom w:val="none" w:sz="0" w:space="0" w:color="auto"/>
                <w:right w:val="none" w:sz="0" w:space="0" w:color="auto"/>
              </w:divBdr>
              <w:divsChild>
                <w:div w:id="485049876">
                  <w:marLeft w:val="0"/>
                  <w:marRight w:val="0"/>
                  <w:marTop w:val="0"/>
                  <w:marBottom w:val="0"/>
                  <w:divBdr>
                    <w:top w:val="none" w:sz="0" w:space="0" w:color="auto"/>
                    <w:left w:val="none" w:sz="0" w:space="0" w:color="auto"/>
                    <w:bottom w:val="none" w:sz="0" w:space="0" w:color="auto"/>
                    <w:right w:val="none" w:sz="0" w:space="0" w:color="auto"/>
                  </w:divBdr>
                  <w:divsChild>
                    <w:div w:id="485049762">
                      <w:marLeft w:val="0"/>
                      <w:marRight w:val="0"/>
                      <w:marTop w:val="0"/>
                      <w:marBottom w:val="0"/>
                      <w:divBdr>
                        <w:top w:val="none" w:sz="0" w:space="0" w:color="auto"/>
                        <w:left w:val="none" w:sz="0" w:space="0" w:color="auto"/>
                        <w:bottom w:val="none" w:sz="0" w:space="0" w:color="auto"/>
                        <w:right w:val="none" w:sz="0" w:space="0" w:color="auto"/>
                      </w:divBdr>
                    </w:div>
                  </w:divsChild>
                </w:div>
                <w:div w:id="485049886">
                  <w:marLeft w:val="0"/>
                  <w:marRight w:val="0"/>
                  <w:marTop w:val="0"/>
                  <w:marBottom w:val="0"/>
                  <w:divBdr>
                    <w:top w:val="none" w:sz="0" w:space="0" w:color="auto"/>
                    <w:left w:val="none" w:sz="0" w:space="0" w:color="auto"/>
                    <w:bottom w:val="none" w:sz="0" w:space="0" w:color="auto"/>
                    <w:right w:val="none" w:sz="0" w:space="0" w:color="auto"/>
                  </w:divBdr>
                  <w:divsChild>
                    <w:div w:id="485049766">
                      <w:marLeft w:val="0"/>
                      <w:marRight w:val="0"/>
                      <w:marTop w:val="0"/>
                      <w:marBottom w:val="0"/>
                      <w:divBdr>
                        <w:top w:val="none" w:sz="0" w:space="0" w:color="auto"/>
                        <w:left w:val="none" w:sz="0" w:space="0" w:color="auto"/>
                        <w:bottom w:val="none" w:sz="0" w:space="0" w:color="auto"/>
                        <w:right w:val="none" w:sz="0" w:space="0" w:color="auto"/>
                      </w:divBdr>
                      <w:divsChild>
                        <w:div w:id="48504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049776">
      <w:marLeft w:val="0"/>
      <w:marRight w:val="0"/>
      <w:marTop w:val="0"/>
      <w:marBottom w:val="0"/>
      <w:divBdr>
        <w:top w:val="none" w:sz="0" w:space="0" w:color="auto"/>
        <w:left w:val="none" w:sz="0" w:space="0" w:color="auto"/>
        <w:bottom w:val="none" w:sz="0" w:space="0" w:color="auto"/>
        <w:right w:val="none" w:sz="0" w:space="0" w:color="auto"/>
      </w:divBdr>
      <w:divsChild>
        <w:div w:id="485049744">
          <w:marLeft w:val="0"/>
          <w:marRight w:val="0"/>
          <w:marTop w:val="0"/>
          <w:marBottom w:val="0"/>
          <w:divBdr>
            <w:top w:val="none" w:sz="0" w:space="0" w:color="auto"/>
            <w:left w:val="none" w:sz="0" w:space="0" w:color="auto"/>
            <w:bottom w:val="none" w:sz="0" w:space="0" w:color="auto"/>
            <w:right w:val="none" w:sz="0" w:space="0" w:color="auto"/>
          </w:divBdr>
        </w:div>
        <w:div w:id="485049778">
          <w:marLeft w:val="0"/>
          <w:marRight w:val="0"/>
          <w:marTop w:val="0"/>
          <w:marBottom w:val="0"/>
          <w:divBdr>
            <w:top w:val="none" w:sz="0" w:space="0" w:color="auto"/>
            <w:left w:val="none" w:sz="0" w:space="0" w:color="auto"/>
            <w:bottom w:val="none" w:sz="0" w:space="0" w:color="auto"/>
            <w:right w:val="none" w:sz="0" w:space="0" w:color="auto"/>
          </w:divBdr>
        </w:div>
        <w:div w:id="485049779">
          <w:marLeft w:val="0"/>
          <w:marRight w:val="0"/>
          <w:marTop w:val="0"/>
          <w:marBottom w:val="0"/>
          <w:divBdr>
            <w:top w:val="none" w:sz="0" w:space="0" w:color="auto"/>
            <w:left w:val="none" w:sz="0" w:space="0" w:color="auto"/>
            <w:bottom w:val="none" w:sz="0" w:space="0" w:color="auto"/>
            <w:right w:val="none" w:sz="0" w:space="0" w:color="auto"/>
          </w:divBdr>
        </w:div>
        <w:div w:id="485049788">
          <w:marLeft w:val="0"/>
          <w:marRight w:val="0"/>
          <w:marTop w:val="0"/>
          <w:marBottom w:val="0"/>
          <w:divBdr>
            <w:top w:val="none" w:sz="0" w:space="0" w:color="auto"/>
            <w:left w:val="none" w:sz="0" w:space="0" w:color="auto"/>
            <w:bottom w:val="none" w:sz="0" w:space="0" w:color="auto"/>
            <w:right w:val="none" w:sz="0" w:space="0" w:color="auto"/>
          </w:divBdr>
        </w:div>
        <w:div w:id="485049791">
          <w:marLeft w:val="0"/>
          <w:marRight w:val="0"/>
          <w:marTop w:val="0"/>
          <w:marBottom w:val="0"/>
          <w:divBdr>
            <w:top w:val="none" w:sz="0" w:space="0" w:color="auto"/>
            <w:left w:val="none" w:sz="0" w:space="0" w:color="auto"/>
            <w:bottom w:val="none" w:sz="0" w:space="0" w:color="auto"/>
            <w:right w:val="none" w:sz="0" w:space="0" w:color="auto"/>
          </w:divBdr>
        </w:div>
        <w:div w:id="485049806">
          <w:marLeft w:val="0"/>
          <w:marRight w:val="0"/>
          <w:marTop w:val="0"/>
          <w:marBottom w:val="0"/>
          <w:divBdr>
            <w:top w:val="none" w:sz="0" w:space="0" w:color="auto"/>
            <w:left w:val="none" w:sz="0" w:space="0" w:color="auto"/>
            <w:bottom w:val="none" w:sz="0" w:space="0" w:color="auto"/>
            <w:right w:val="none" w:sz="0" w:space="0" w:color="auto"/>
          </w:divBdr>
        </w:div>
        <w:div w:id="485049836">
          <w:marLeft w:val="0"/>
          <w:marRight w:val="0"/>
          <w:marTop w:val="0"/>
          <w:marBottom w:val="0"/>
          <w:divBdr>
            <w:top w:val="none" w:sz="0" w:space="0" w:color="auto"/>
            <w:left w:val="none" w:sz="0" w:space="0" w:color="auto"/>
            <w:bottom w:val="none" w:sz="0" w:space="0" w:color="auto"/>
            <w:right w:val="none" w:sz="0" w:space="0" w:color="auto"/>
          </w:divBdr>
        </w:div>
        <w:div w:id="485049837">
          <w:marLeft w:val="0"/>
          <w:marRight w:val="0"/>
          <w:marTop w:val="0"/>
          <w:marBottom w:val="0"/>
          <w:divBdr>
            <w:top w:val="none" w:sz="0" w:space="0" w:color="auto"/>
            <w:left w:val="none" w:sz="0" w:space="0" w:color="auto"/>
            <w:bottom w:val="none" w:sz="0" w:space="0" w:color="auto"/>
            <w:right w:val="none" w:sz="0" w:space="0" w:color="auto"/>
          </w:divBdr>
        </w:div>
        <w:div w:id="485049852">
          <w:marLeft w:val="0"/>
          <w:marRight w:val="0"/>
          <w:marTop w:val="0"/>
          <w:marBottom w:val="0"/>
          <w:divBdr>
            <w:top w:val="none" w:sz="0" w:space="0" w:color="auto"/>
            <w:left w:val="none" w:sz="0" w:space="0" w:color="auto"/>
            <w:bottom w:val="none" w:sz="0" w:space="0" w:color="auto"/>
            <w:right w:val="none" w:sz="0" w:space="0" w:color="auto"/>
          </w:divBdr>
        </w:div>
        <w:div w:id="485049853">
          <w:marLeft w:val="0"/>
          <w:marRight w:val="0"/>
          <w:marTop w:val="0"/>
          <w:marBottom w:val="0"/>
          <w:divBdr>
            <w:top w:val="none" w:sz="0" w:space="0" w:color="auto"/>
            <w:left w:val="none" w:sz="0" w:space="0" w:color="auto"/>
            <w:bottom w:val="none" w:sz="0" w:space="0" w:color="auto"/>
            <w:right w:val="none" w:sz="0" w:space="0" w:color="auto"/>
          </w:divBdr>
        </w:div>
        <w:div w:id="485049861">
          <w:marLeft w:val="0"/>
          <w:marRight w:val="0"/>
          <w:marTop w:val="0"/>
          <w:marBottom w:val="0"/>
          <w:divBdr>
            <w:top w:val="none" w:sz="0" w:space="0" w:color="auto"/>
            <w:left w:val="none" w:sz="0" w:space="0" w:color="auto"/>
            <w:bottom w:val="none" w:sz="0" w:space="0" w:color="auto"/>
            <w:right w:val="none" w:sz="0" w:space="0" w:color="auto"/>
          </w:divBdr>
        </w:div>
      </w:divsChild>
    </w:div>
    <w:div w:id="485049782">
      <w:marLeft w:val="0"/>
      <w:marRight w:val="0"/>
      <w:marTop w:val="0"/>
      <w:marBottom w:val="0"/>
      <w:divBdr>
        <w:top w:val="none" w:sz="0" w:space="0" w:color="auto"/>
        <w:left w:val="none" w:sz="0" w:space="0" w:color="auto"/>
        <w:bottom w:val="none" w:sz="0" w:space="0" w:color="auto"/>
        <w:right w:val="none" w:sz="0" w:space="0" w:color="auto"/>
      </w:divBdr>
      <w:divsChild>
        <w:div w:id="485049823">
          <w:marLeft w:val="547"/>
          <w:marRight w:val="0"/>
          <w:marTop w:val="154"/>
          <w:marBottom w:val="0"/>
          <w:divBdr>
            <w:top w:val="none" w:sz="0" w:space="0" w:color="auto"/>
            <w:left w:val="none" w:sz="0" w:space="0" w:color="auto"/>
            <w:bottom w:val="none" w:sz="0" w:space="0" w:color="auto"/>
            <w:right w:val="none" w:sz="0" w:space="0" w:color="auto"/>
          </w:divBdr>
        </w:div>
        <w:div w:id="485049873">
          <w:marLeft w:val="547"/>
          <w:marRight w:val="0"/>
          <w:marTop w:val="154"/>
          <w:marBottom w:val="0"/>
          <w:divBdr>
            <w:top w:val="none" w:sz="0" w:space="0" w:color="auto"/>
            <w:left w:val="none" w:sz="0" w:space="0" w:color="auto"/>
            <w:bottom w:val="none" w:sz="0" w:space="0" w:color="auto"/>
            <w:right w:val="none" w:sz="0" w:space="0" w:color="auto"/>
          </w:divBdr>
        </w:div>
      </w:divsChild>
    </w:div>
    <w:div w:id="485049787">
      <w:marLeft w:val="0"/>
      <w:marRight w:val="0"/>
      <w:marTop w:val="0"/>
      <w:marBottom w:val="0"/>
      <w:divBdr>
        <w:top w:val="none" w:sz="0" w:space="0" w:color="auto"/>
        <w:left w:val="none" w:sz="0" w:space="0" w:color="auto"/>
        <w:bottom w:val="none" w:sz="0" w:space="0" w:color="auto"/>
        <w:right w:val="none" w:sz="0" w:space="0" w:color="auto"/>
      </w:divBdr>
      <w:divsChild>
        <w:div w:id="485049829">
          <w:marLeft w:val="547"/>
          <w:marRight w:val="0"/>
          <w:marTop w:val="110"/>
          <w:marBottom w:val="0"/>
          <w:divBdr>
            <w:top w:val="none" w:sz="0" w:space="0" w:color="auto"/>
            <w:left w:val="none" w:sz="0" w:space="0" w:color="auto"/>
            <w:bottom w:val="none" w:sz="0" w:space="0" w:color="auto"/>
            <w:right w:val="none" w:sz="0" w:space="0" w:color="auto"/>
          </w:divBdr>
        </w:div>
        <w:div w:id="485049834">
          <w:marLeft w:val="547"/>
          <w:marRight w:val="0"/>
          <w:marTop w:val="110"/>
          <w:marBottom w:val="0"/>
          <w:divBdr>
            <w:top w:val="none" w:sz="0" w:space="0" w:color="auto"/>
            <w:left w:val="none" w:sz="0" w:space="0" w:color="auto"/>
            <w:bottom w:val="none" w:sz="0" w:space="0" w:color="auto"/>
            <w:right w:val="none" w:sz="0" w:space="0" w:color="auto"/>
          </w:divBdr>
        </w:div>
        <w:div w:id="485049839">
          <w:marLeft w:val="547"/>
          <w:marRight w:val="0"/>
          <w:marTop w:val="110"/>
          <w:marBottom w:val="0"/>
          <w:divBdr>
            <w:top w:val="none" w:sz="0" w:space="0" w:color="auto"/>
            <w:left w:val="none" w:sz="0" w:space="0" w:color="auto"/>
            <w:bottom w:val="none" w:sz="0" w:space="0" w:color="auto"/>
            <w:right w:val="none" w:sz="0" w:space="0" w:color="auto"/>
          </w:divBdr>
        </w:div>
      </w:divsChild>
    </w:div>
    <w:div w:id="485049792">
      <w:marLeft w:val="0"/>
      <w:marRight w:val="0"/>
      <w:marTop w:val="0"/>
      <w:marBottom w:val="0"/>
      <w:divBdr>
        <w:top w:val="none" w:sz="0" w:space="0" w:color="auto"/>
        <w:left w:val="none" w:sz="0" w:space="0" w:color="auto"/>
        <w:bottom w:val="none" w:sz="0" w:space="0" w:color="auto"/>
        <w:right w:val="none" w:sz="0" w:space="0" w:color="auto"/>
      </w:divBdr>
      <w:divsChild>
        <w:div w:id="485049747">
          <w:marLeft w:val="1800"/>
          <w:marRight w:val="0"/>
          <w:marTop w:val="115"/>
          <w:marBottom w:val="0"/>
          <w:divBdr>
            <w:top w:val="none" w:sz="0" w:space="0" w:color="auto"/>
            <w:left w:val="none" w:sz="0" w:space="0" w:color="auto"/>
            <w:bottom w:val="none" w:sz="0" w:space="0" w:color="auto"/>
            <w:right w:val="none" w:sz="0" w:space="0" w:color="auto"/>
          </w:divBdr>
        </w:div>
        <w:div w:id="485049781">
          <w:marLeft w:val="1800"/>
          <w:marRight w:val="0"/>
          <w:marTop w:val="115"/>
          <w:marBottom w:val="0"/>
          <w:divBdr>
            <w:top w:val="none" w:sz="0" w:space="0" w:color="auto"/>
            <w:left w:val="none" w:sz="0" w:space="0" w:color="auto"/>
            <w:bottom w:val="none" w:sz="0" w:space="0" w:color="auto"/>
            <w:right w:val="none" w:sz="0" w:space="0" w:color="auto"/>
          </w:divBdr>
        </w:div>
        <w:div w:id="485049789">
          <w:marLeft w:val="1800"/>
          <w:marRight w:val="0"/>
          <w:marTop w:val="115"/>
          <w:marBottom w:val="0"/>
          <w:divBdr>
            <w:top w:val="none" w:sz="0" w:space="0" w:color="auto"/>
            <w:left w:val="none" w:sz="0" w:space="0" w:color="auto"/>
            <w:bottom w:val="none" w:sz="0" w:space="0" w:color="auto"/>
            <w:right w:val="none" w:sz="0" w:space="0" w:color="auto"/>
          </w:divBdr>
        </w:div>
        <w:div w:id="485049790">
          <w:marLeft w:val="1166"/>
          <w:marRight w:val="0"/>
          <w:marTop w:val="134"/>
          <w:marBottom w:val="0"/>
          <w:divBdr>
            <w:top w:val="none" w:sz="0" w:space="0" w:color="auto"/>
            <w:left w:val="none" w:sz="0" w:space="0" w:color="auto"/>
            <w:bottom w:val="none" w:sz="0" w:space="0" w:color="auto"/>
            <w:right w:val="none" w:sz="0" w:space="0" w:color="auto"/>
          </w:divBdr>
        </w:div>
        <w:div w:id="485049804">
          <w:marLeft w:val="547"/>
          <w:marRight w:val="0"/>
          <w:marTop w:val="154"/>
          <w:marBottom w:val="0"/>
          <w:divBdr>
            <w:top w:val="none" w:sz="0" w:space="0" w:color="auto"/>
            <w:left w:val="none" w:sz="0" w:space="0" w:color="auto"/>
            <w:bottom w:val="none" w:sz="0" w:space="0" w:color="auto"/>
            <w:right w:val="none" w:sz="0" w:space="0" w:color="auto"/>
          </w:divBdr>
        </w:div>
        <w:div w:id="485049805">
          <w:marLeft w:val="1800"/>
          <w:marRight w:val="0"/>
          <w:marTop w:val="115"/>
          <w:marBottom w:val="0"/>
          <w:divBdr>
            <w:top w:val="none" w:sz="0" w:space="0" w:color="auto"/>
            <w:left w:val="none" w:sz="0" w:space="0" w:color="auto"/>
            <w:bottom w:val="none" w:sz="0" w:space="0" w:color="auto"/>
            <w:right w:val="none" w:sz="0" w:space="0" w:color="auto"/>
          </w:divBdr>
        </w:div>
        <w:div w:id="485049849">
          <w:marLeft w:val="1800"/>
          <w:marRight w:val="0"/>
          <w:marTop w:val="115"/>
          <w:marBottom w:val="0"/>
          <w:divBdr>
            <w:top w:val="none" w:sz="0" w:space="0" w:color="auto"/>
            <w:left w:val="none" w:sz="0" w:space="0" w:color="auto"/>
            <w:bottom w:val="none" w:sz="0" w:space="0" w:color="auto"/>
            <w:right w:val="none" w:sz="0" w:space="0" w:color="auto"/>
          </w:divBdr>
        </w:div>
        <w:div w:id="485049855">
          <w:marLeft w:val="1800"/>
          <w:marRight w:val="0"/>
          <w:marTop w:val="115"/>
          <w:marBottom w:val="0"/>
          <w:divBdr>
            <w:top w:val="none" w:sz="0" w:space="0" w:color="auto"/>
            <w:left w:val="none" w:sz="0" w:space="0" w:color="auto"/>
            <w:bottom w:val="none" w:sz="0" w:space="0" w:color="auto"/>
            <w:right w:val="none" w:sz="0" w:space="0" w:color="auto"/>
          </w:divBdr>
        </w:div>
      </w:divsChild>
    </w:div>
    <w:div w:id="485049801">
      <w:marLeft w:val="0"/>
      <w:marRight w:val="0"/>
      <w:marTop w:val="0"/>
      <w:marBottom w:val="0"/>
      <w:divBdr>
        <w:top w:val="none" w:sz="0" w:space="0" w:color="auto"/>
        <w:left w:val="none" w:sz="0" w:space="0" w:color="auto"/>
        <w:bottom w:val="none" w:sz="0" w:space="0" w:color="auto"/>
        <w:right w:val="none" w:sz="0" w:space="0" w:color="auto"/>
      </w:divBdr>
      <w:divsChild>
        <w:div w:id="485049745">
          <w:marLeft w:val="547"/>
          <w:marRight w:val="0"/>
          <w:marTop w:val="144"/>
          <w:marBottom w:val="0"/>
          <w:divBdr>
            <w:top w:val="none" w:sz="0" w:space="0" w:color="auto"/>
            <w:left w:val="none" w:sz="0" w:space="0" w:color="auto"/>
            <w:bottom w:val="none" w:sz="0" w:space="0" w:color="auto"/>
            <w:right w:val="none" w:sz="0" w:space="0" w:color="auto"/>
          </w:divBdr>
        </w:div>
        <w:div w:id="485049765">
          <w:marLeft w:val="547"/>
          <w:marRight w:val="0"/>
          <w:marTop w:val="144"/>
          <w:marBottom w:val="0"/>
          <w:divBdr>
            <w:top w:val="none" w:sz="0" w:space="0" w:color="auto"/>
            <w:left w:val="none" w:sz="0" w:space="0" w:color="auto"/>
            <w:bottom w:val="none" w:sz="0" w:space="0" w:color="auto"/>
            <w:right w:val="none" w:sz="0" w:space="0" w:color="auto"/>
          </w:divBdr>
        </w:div>
        <w:div w:id="485049810">
          <w:marLeft w:val="547"/>
          <w:marRight w:val="0"/>
          <w:marTop w:val="144"/>
          <w:marBottom w:val="0"/>
          <w:divBdr>
            <w:top w:val="none" w:sz="0" w:space="0" w:color="auto"/>
            <w:left w:val="none" w:sz="0" w:space="0" w:color="auto"/>
            <w:bottom w:val="none" w:sz="0" w:space="0" w:color="auto"/>
            <w:right w:val="none" w:sz="0" w:space="0" w:color="auto"/>
          </w:divBdr>
        </w:div>
        <w:div w:id="485049867">
          <w:marLeft w:val="547"/>
          <w:marRight w:val="0"/>
          <w:marTop w:val="144"/>
          <w:marBottom w:val="0"/>
          <w:divBdr>
            <w:top w:val="none" w:sz="0" w:space="0" w:color="auto"/>
            <w:left w:val="none" w:sz="0" w:space="0" w:color="auto"/>
            <w:bottom w:val="none" w:sz="0" w:space="0" w:color="auto"/>
            <w:right w:val="none" w:sz="0" w:space="0" w:color="auto"/>
          </w:divBdr>
        </w:div>
        <w:div w:id="485049869">
          <w:marLeft w:val="547"/>
          <w:marRight w:val="0"/>
          <w:marTop w:val="144"/>
          <w:marBottom w:val="0"/>
          <w:divBdr>
            <w:top w:val="none" w:sz="0" w:space="0" w:color="auto"/>
            <w:left w:val="none" w:sz="0" w:space="0" w:color="auto"/>
            <w:bottom w:val="none" w:sz="0" w:space="0" w:color="auto"/>
            <w:right w:val="none" w:sz="0" w:space="0" w:color="auto"/>
          </w:divBdr>
        </w:div>
      </w:divsChild>
    </w:div>
    <w:div w:id="485049812">
      <w:marLeft w:val="0"/>
      <w:marRight w:val="0"/>
      <w:marTop w:val="0"/>
      <w:marBottom w:val="0"/>
      <w:divBdr>
        <w:top w:val="none" w:sz="0" w:space="0" w:color="auto"/>
        <w:left w:val="none" w:sz="0" w:space="0" w:color="auto"/>
        <w:bottom w:val="none" w:sz="0" w:space="0" w:color="auto"/>
        <w:right w:val="none" w:sz="0" w:space="0" w:color="auto"/>
      </w:divBdr>
      <w:divsChild>
        <w:div w:id="485049750">
          <w:marLeft w:val="0"/>
          <w:marRight w:val="0"/>
          <w:marTop w:val="0"/>
          <w:marBottom w:val="0"/>
          <w:divBdr>
            <w:top w:val="none" w:sz="0" w:space="0" w:color="auto"/>
            <w:left w:val="none" w:sz="0" w:space="0" w:color="auto"/>
            <w:bottom w:val="none" w:sz="0" w:space="0" w:color="auto"/>
            <w:right w:val="none" w:sz="0" w:space="0" w:color="auto"/>
          </w:divBdr>
        </w:div>
        <w:div w:id="485049756">
          <w:marLeft w:val="0"/>
          <w:marRight w:val="0"/>
          <w:marTop w:val="0"/>
          <w:marBottom w:val="0"/>
          <w:divBdr>
            <w:top w:val="none" w:sz="0" w:space="0" w:color="auto"/>
            <w:left w:val="none" w:sz="0" w:space="0" w:color="auto"/>
            <w:bottom w:val="none" w:sz="0" w:space="0" w:color="auto"/>
            <w:right w:val="none" w:sz="0" w:space="0" w:color="auto"/>
          </w:divBdr>
        </w:div>
        <w:div w:id="485049758">
          <w:marLeft w:val="0"/>
          <w:marRight w:val="0"/>
          <w:marTop w:val="0"/>
          <w:marBottom w:val="0"/>
          <w:divBdr>
            <w:top w:val="none" w:sz="0" w:space="0" w:color="auto"/>
            <w:left w:val="none" w:sz="0" w:space="0" w:color="auto"/>
            <w:bottom w:val="none" w:sz="0" w:space="0" w:color="auto"/>
            <w:right w:val="none" w:sz="0" w:space="0" w:color="auto"/>
          </w:divBdr>
        </w:div>
        <w:div w:id="485049830">
          <w:marLeft w:val="0"/>
          <w:marRight w:val="0"/>
          <w:marTop w:val="0"/>
          <w:marBottom w:val="0"/>
          <w:divBdr>
            <w:top w:val="none" w:sz="0" w:space="0" w:color="auto"/>
            <w:left w:val="none" w:sz="0" w:space="0" w:color="auto"/>
            <w:bottom w:val="none" w:sz="0" w:space="0" w:color="auto"/>
            <w:right w:val="none" w:sz="0" w:space="0" w:color="auto"/>
          </w:divBdr>
        </w:div>
        <w:div w:id="485049841">
          <w:marLeft w:val="0"/>
          <w:marRight w:val="0"/>
          <w:marTop w:val="0"/>
          <w:marBottom w:val="0"/>
          <w:divBdr>
            <w:top w:val="none" w:sz="0" w:space="0" w:color="auto"/>
            <w:left w:val="none" w:sz="0" w:space="0" w:color="auto"/>
            <w:bottom w:val="none" w:sz="0" w:space="0" w:color="auto"/>
            <w:right w:val="none" w:sz="0" w:space="0" w:color="auto"/>
          </w:divBdr>
        </w:div>
        <w:div w:id="485049844">
          <w:marLeft w:val="0"/>
          <w:marRight w:val="0"/>
          <w:marTop w:val="0"/>
          <w:marBottom w:val="0"/>
          <w:divBdr>
            <w:top w:val="none" w:sz="0" w:space="0" w:color="auto"/>
            <w:left w:val="none" w:sz="0" w:space="0" w:color="auto"/>
            <w:bottom w:val="none" w:sz="0" w:space="0" w:color="auto"/>
            <w:right w:val="none" w:sz="0" w:space="0" w:color="auto"/>
          </w:divBdr>
        </w:div>
        <w:div w:id="485049859">
          <w:marLeft w:val="0"/>
          <w:marRight w:val="0"/>
          <w:marTop w:val="0"/>
          <w:marBottom w:val="0"/>
          <w:divBdr>
            <w:top w:val="none" w:sz="0" w:space="0" w:color="auto"/>
            <w:left w:val="none" w:sz="0" w:space="0" w:color="auto"/>
            <w:bottom w:val="none" w:sz="0" w:space="0" w:color="auto"/>
            <w:right w:val="none" w:sz="0" w:space="0" w:color="auto"/>
          </w:divBdr>
        </w:div>
        <w:div w:id="485049870">
          <w:marLeft w:val="0"/>
          <w:marRight w:val="0"/>
          <w:marTop w:val="0"/>
          <w:marBottom w:val="0"/>
          <w:divBdr>
            <w:top w:val="none" w:sz="0" w:space="0" w:color="auto"/>
            <w:left w:val="none" w:sz="0" w:space="0" w:color="auto"/>
            <w:bottom w:val="none" w:sz="0" w:space="0" w:color="auto"/>
            <w:right w:val="none" w:sz="0" w:space="0" w:color="auto"/>
          </w:divBdr>
        </w:div>
        <w:div w:id="485049881">
          <w:marLeft w:val="0"/>
          <w:marRight w:val="0"/>
          <w:marTop w:val="0"/>
          <w:marBottom w:val="0"/>
          <w:divBdr>
            <w:top w:val="none" w:sz="0" w:space="0" w:color="auto"/>
            <w:left w:val="none" w:sz="0" w:space="0" w:color="auto"/>
            <w:bottom w:val="none" w:sz="0" w:space="0" w:color="auto"/>
            <w:right w:val="none" w:sz="0" w:space="0" w:color="auto"/>
          </w:divBdr>
        </w:div>
        <w:div w:id="485049891">
          <w:marLeft w:val="0"/>
          <w:marRight w:val="0"/>
          <w:marTop w:val="0"/>
          <w:marBottom w:val="0"/>
          <w:divBdr>
            <w:top w:val="none" w:sz="0" w:space="0" w:color="auto"/>
            <w:left w:val="none" w:sz="0" w:space="0" w:color="auto"/>
            <w:bottom w:val="none" w:sz="0" w:space="0" w:color="auto"/>
            <w:right w:val="none" w:sz="0" w:space="0" w:color="auto"/>
          </w:divBdr>
        </w:div>
      </w:divsChild>
    </w:div>
    <w:div w:id="485049813">
      <w:marLeft w:val="0"/>
      <w:marRight w:val="0"/>
      <w:marTop w:val="0"/>
      <w:marBottom w:val="0"/>
      <w:divBdr>
        <w:top w:val="none" w:sz="0" w:space="0" w:color="auto"/>
        <w:left w:val="none" w:sz="0" w:space="0" w:color="auto"/>
        <w:bottom w:val="none" w:sz="0" w:space="0" w:color="auto"/>
        <w:right w:val="none" w:sz="0" w:space="0" w:color="auto"/>
      </w:divBdr>
      <w:divsChild>
        <w:div w:id="485049802">
          <w:marLeft w:val="547"/>
          <w:marRight w:val="0"/>
          <w:marTop w:val="120"/>
          <w:marBottom w:val="0"/>
          <w:divBdr>
            <w:top w:val="none" w:sz="0" w:space="0" w:color="auto"/>
            <w:left w:val="none" w:sz="0" w:space="0" w:color="auto"/>
            <w:bottom w:val="none" w:sz="0" w:space="0" w:color="auto"/>
            <w:right w:val="none" w:sz="0" w:space="0" w:color="auto"/>
          </w:divBdr>
        </w:div>
        <w:div w:id="485049808">
          <w:marLeft w:val="547"/>
          <w:marRight w:val="0"/>
          <w:marTop w:val="120"/>
          <w:marBottom w:val="0"/>
          <w:divBdr>
            <w:top w:val="none" w:sz="0" w:space="0" w:color="auto"/>
            <w:left w:val="none" w:sz="0" w:space="0" w:color="auto"/>
            <w:bottom w:val="none" w:sz="0" w:space="0" w:color="auto"/>
            <w:right w:val="none" w:sz="0" w:space="0" w:color="auto"/>
          </w:divBdr>
        </w:div>
        <w:div w:id="485049842">
          <w:marLeft w:val="547"/>
          <w:marRight w:val="0"/>
          <w:marTop w:val="120"/>
          <w:marBottom w:val="0"/>
          <w:divBdr>
            <w:top w:val="none" w:sz="0" w:space="0" w:color="auto"/>
            <w:left w:val="none" w:sz="0" w:space="0" w:color="auto"/>
            <w:bottom w:val="none" w:sz="0" w:space="0" w:color="auto"/>
            <w:right w:val="none" w:sz="0" w:space="0" w:color="auto"/>
          </w:divBdr>
        </w:div>
        <w:div w:id="485049846">
          <w:marLeft w:val="547"/>
          <w:marRight w:val="0"/>
          <w:marTop w:val="120"/>
          <w:marBottom w:val="0"/>
          <w:divBdr>
            <w:top w:val="none" w:sz="0" w:space="0" w:color="auto"/>
            <w:left w:val="none" w:sz="0" w:space="0" w:color="auto"/>
            <w:bottom w:val="none" w:sz="0" w:space="0" w:color="auto"/>
            <w:right w:val="none" w:sz="0" w:space="0" w:color="auto"/>
          </w:divBdr>
        </w:div>
      </w:divsChild>
    </w:div>
    <w:div w:id="485049814">
      <w:marLeft w:val="0"/>
      <w:marRight w:val="0"/>
      <w:marTop w:val="0"/>
      <w:marBottom w:val="0"/>
      <w:divBdr>
        <w:top w:val="none" w:sz="0" w:space="0" w:color="auto"/>
        <w:left w:val="none" w:sz="0" w:space="0" w:color="auto"/>
        <w:bottom w:val="none" w:sz="0" w:space="0" w:color="auto"/>
        <w:right w:val="none" w:sz="0" w:space="0" w:color="auto"/>
      </w:divBdr>
      <w:divsChild>
        <w:div w:id="485049754">
          <w:marLeft w:val="547"/>
          <w:marRight w:val="0"/>
          <w:marTop w:val="154"/>
          <w:marBottom w:val="0"/>
          <w:divBdr>
            <w:top w:val="none" w:sz="0" w:space="0" w:color="auto"/>
            <w:left w:val="none" w:sz="0" w:space="0" w:color="auto"/>
            <w:bottom w:val="none" w:sz="0" w:space="0" w:color="auto"/>
            <w:right w:val="none" w:sz="0" w:space="0" w:color="auto"/>
          </w:divBdr>
        </w:div>
        <w:div w:id="485049774">
          <w:marLeft w:val="547"/>
          <w:marRight w:val="0"/>
          <w:marTop w:val="154"/>
          <w:marBottom w:val="0"/>
          <w:divBdr>
            <w:top w:val="none" w:sz="0" w:space="0" w:color="auto"/>
            <w:left w:val="none" w:sz="0" w:space="0" w:color="auto"/>
            <w:bottom w:val="none" w:sz="0" w:space="0" w:color="auto"/>
            <w:right w:val="none" w:sz="0" w:space="0" w:color="auto"/>
          </w:divBdr>
        </w:div>
        <w:div w:id="485049835">
          <w:marLeft w:val="547"/>
          <w:marRight w:val="0"/>
          <w:marTop w:val="154"/>
          <w:marBottom w:val="0"/>
          <w:divBdr>
            <w:top w:val="none" w:sz="0" w:space="0" w:color="auto"/>
            <w:left w:val="none" w:sz="0" w:space="0" w:color="auto"/>
            <w:bottom w:val="none" w:sz="0" w:space="0" w:color="auto"/>
            <w:right w:val="none" w:sz="0" w:space="0" w:color="auto"/>
          </w:divBdr>
        </w:div>
        <w:div w:id="485049850">
          <w:marLeft w:val="547"/>
          <w:marRight w:val="0"/>
          <w:marTop w:val="154"/>
          <w:marBottom w:val="0"/>
          <w:divBdr>
            <w:top w:val="none" w:sz="0" w:space="0" w:color="auto"/>
            <w:left w:val="none" w:sz="0" w:space="0" w:color="auto"/>
            <w:bottom w:val="none" w:sz="0" w:space="0" w:color="auto"/>
            <w:right w:val="none" w:sz="0" w:space="0" w:color="auto"/>
          </w:divBdr>
        </w:div>
        <w:div w:id="485049858">
          <w:marLeft w:val="547"/>
          <w:marRight w:val="0"/>
          <w:marTop w:val="154"/>
          <w:marBottom w:val="0"/>
          <w:divBdr>
            <w:top w:val="none" w:sz="0" w:space="0" w:color="auto"/>
            <w:left w:val="none" w:sz="0" w:space="0" w:color="auto"/>
            <w:bottom w:val="none" w:sz="0" w:space="0" w:color="auto"/>
            <w:right w:val="none" w:sz="0" w:space="0" w:color="auto"/>
          </w:divBdr>
        </w:div>
      </w:divsChild>
    </w:div>
    <w:div w:id="485049817">
      <w:marLeft w:val="0"/>
      <w:marRight w:val="0"/>
      <w:marTop w:val="0"/>
      <w:marBottom w:val="0"/>
      <w:divBdr>
        <w:top w:val="none" w:sz="0" w:space="0" w:color="auto"/>
        <w:left w:val="none" w:sz="0" w:space="0" w:color="auto"/>
        <w:bottom w:val="none" w:sz="0" w:space="0" w:color="auto"/>
        <w:right w:val="none" w:sz="0" w:space="0" w:color="auto"/>
      </w:divBdr>
      <w:divsChild>
        <w:div w:id="485049877">
          <w:marLeft w:val="547"/>
          <w:marRight w:val="0"/>
          <w:marTop w:val="154"/>
          <w:marBottom w:val="0"/>
          <w:divBdr>
            <w:top w:val="none" w:sz="0" w:space="0" w:color="auto"/>
            <w:left w:val="none" w:sz="0" w:space="0" w:color="auto"/>
            <w:bottom w:val="none" w:sz="0" w:space="0" w:color="auto"/>
            <w:right w:val="none" w:sz="0" w:space="0" w:color="auto"/>
          </w:divBdr>
        </w:div>
      </w:divsChild>
    </w:div>
    <w:div w:id="485049825">
      <w:marLeft w:val="0"/>
      <w:marRight w:val="0"/>
      <w:marTop w:val="0"/>
      <w:marBottom w:val="0"/>
      <w:divBdr>
        <w:top w:val="none" w:sz="0" w:space="0" w:color="auto"/>
        <w:left w:val="none" w:sz="0" w:space="0" w:color="auto"/>
        <w:bottom w:val="none" w:sz="0" w:space="0" w:color="auto"/>
        <w:right w:val="none" w:sz="0" w:space="0" w:color="auto"/>
      </w:divBdr>
      <w:divsChild>
        <w:div w:id="485049872">
          <w:marLeft w:val="0"/>
          <w:marRight w:val="0"/>
          <w:marTop w:val="0"/>
          <w:marBottom w:val="0"/>
          <w:divBdr>
            <w:top w:val="none" w:sz="0" w:space="0" w:color="auto"/>
            <w:left w:val="none" w:sz="0" w:space="0" w:color="auto"/>
            <w:bottom w:val="none" w:sz="0" w:space="0" w:color="auto"/>
            <w:right w:val="none" w:sz="0" w:space="0" w:color="auto"/>
          </w:divBdr>
          <w:divsChild>
            <w:div w:id="485049752">
              <w:marLeft w:val="0"/>
              <w:marRight w:val="0"/>
              <w:marTop w:val="0"/>
              <w:marBottom w:val="0"/>
              <w:divBdr>
                <w:top w:val="none" w:sz="0" w:space="0" w:color="auto"/>
                <w:left w:val="none" w:sz="0" w:space="0" w:color="auto"/>
                <w:bottom w:val="none" w:sz="0" w:space="0" w:color="auto"/>
                <w:right w:val="none" w:sz="0" w:space="0" w:color="auto"/>
              </w:divBdr>
              <w:divsChild>
                <w:div w:id="48504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9828">
      <w:marLeft w:val="0"/>
      <w:marRight w:val="0"/>
      <w:marTop w:val="0"/>
      <w:marBottom w:val="0"/>
      <w:divBdr>
        <w:top w:val="none" w:sz="0" w:space="0" w:color="auto"/>
        <w:left w:val="none" w:sz="0" w:space="0" w:color="auto"/>
        <w:bottom w:val="none" w:sz="0" w:space="0" w:color="auto"/>
        <w:right w:val="none" w:sz="0" w:space="0" w:color="auto"/>
      </w:divBdr>
      <w:divsChild>
        <w:div w:id="485049757">
          <w:marLeft w:val="547"/>
          <w:marRight w:val="0"/>
          <w:marTop w:val="134"/>
          <w:marBottom w:val="0"/>
          <w:divBdr>
            <w:top w:val="none" w:sz="0" w:space="0" w:color="auto"/>
            <w:left w:val="none" w:sz="0" w:space="0" w:color="auto"/>
            <w:bottom w:val="none" w:sz="0" w:space="0" w:color="auto"/>
            <w:right w:val="none" w:sz="0" w:space="0" w:color="auto"/>
          </w:divBdr>
        </w:div>
        <w:div w:id="485049827">
          <w:marLeft w:val="547"/>
          <w:marRight w:val="0"/>
          <w:marTop w:val="134"/>
          <w:marBottom w:val="0"/>
          <w:divBdr>
            <w:top w:val="none" w:sz="0" w:space="0" w:color="auto"/>
            <w:left w:val="none" w:sz="0" w:space="0" w:color="auto"/>
            <w:bottom w:val="none" w:sz="0" w:space="0" w:color="auto"/>
            <w:right w:val="none" w:sz="0" w:space="0" w:color="auto"/>
          </w:divBdr>
        </w:div>
        <w:div w:id="485049857">
          <w:marLeft w:val="547"/>
          <w:marRight w:val="0"/>
          <w:marTop w:val="134"/>
          <w:marBottom w:val="0"/>
          <w:divBdr>
            <w:top w:val="none" w:sz="0" w:space="0" w:color="auto"/>
            <w:left w:val="none" w:sz="0" w:space="0" w:color="auto"/>
            <w:bottom w:val="none" w:sz="0" w:space="0" w:color="auto"/>
            <w:right w:val="none" w:sz="0" w:space="0" w:color="auto"/>
          </w:divBdr>
        </w:div>
        <w:div w:id="485049885">
          <w:marLeft w:val="547"/>
          <w:marRight w:val="0"/>
          <w:marTop w:val="134"/>
          <w:marBottom w:val="0"/>
          <w:divBdr>
            <w:top w:val="none" w:sz="0" w:space="0" w:color="auto"/>
            <w:left w:val="none" w:sz="0" w:space="0" w:color="auto"/>
            <w:bottom w:val="none" w:sz="0" w:space="0" w:color="auto"/>
            <w:right w:val="none" w:sz="0" w:space="0" w:color="auto"/>
          </w:divBdr>
        </w:div>
      </w:divsChild>
    </w:div>
    <w:div w:id="485049831">
      <w:marLeft w:val="0"/>
      <w:marRight w:val="0"/>
      <w:marTop w:val="0"/>
      <w:marBottom w:val="0"/>
      <w:divBdr>
        <w:top w:val="none" w:sz="0" w:space="0" w:color="auto"/>
        <w:left w:val="none" w:sz="0" w:space="0" w:color="auto"/>
        <w:bottom w:val="none" w:sz="0" w:space="0" w:color="auto"/>
        <w:right w:val="none" w:sz="0" w:space="0" w:color="auto"/>
      </w:divBdr>
      <w:divsChild>
        <w:div w:id="485049780">
          <w:marLeft w:val="547"/>
          <w:marRight w:val="0"/>
          <w:marTop w:val="144"/>
          <w:marBottom w:val="0"/>
          <w:divBdr>
            <w:top w:val="none" w:sz="0" w:space="0" w:color="auto"/>
            <w:left w:val="none" w:sz="0" w:space="0" w:color="auto"/>
            <w:bottom w:val="none" w:sz="0" w:space="0" w:color="auto"/>
            <w:right w:val="none" w:sz="0" w:space="0" w:color="auto"/>
          </w:divBdr>
        </w:div>
        <w:div w:id="485049809">
          <w:marLeft w:val="547"/>
          <w:marRight w:val="0"/>
          <w:marTop w:val="144"/>
          <w:marBottom w:val="0"/>
          <w:divBdr>
            <w:top w:val="none" w:sz="0" w:space="0" w:color="auto"/>
            <w:left w:val="none" w:sz="0" w:space="0" w:color="auto"/>
            <w:bottom w:val="none" w:sz="0" w:space="0" w:color="auto"/>
            <w:right w:val="none" w:sz="0" w:space="0" w:color="auto"/>
          </w:divBdr>
        </w:div>
        <w:div w:id="485049821">
          <w:marLeft w:val="547"/>
          <w:marRight w:val="0"/>
          <w:marTop w:val="144"/>
          <w:marBottom w:val="0"/>
          <w:divBdr>
            <w:top w:val="none" w:sz="0" w:space="0" w:color="auto"/>
            <w:left w:val="none" w:sz="0" w:space="0" w:color="auto"/>
            <w:bottom w:val="none" w:sz="0" w:space="0" w:color="auto"/>
            <w:right w:val="none" w:sz="0" w:space="0" w:color="auto"/>
          </w:divBdr>
        </w:div>
        <w:div w:id="485049833">
          <w:marLeft w:val="547"/>
          <w:marRight w:val="0"/>
          <w:marTop w:val="144"/>
          <w:marBottom w:val="0"/>
          <w:divBdr>
            <w:top w:val="none" w:sz="0" w:space="0" w:color="auto"/>
            <w:left w:val="none" w:sz="0" w:space="0" w:color="auto"/>
            <w:bottom w:val="none" w:sz="0" w:space="0" w:color="auto"/>
            <w:right w:val="none" w:sz="0" w:space="0" w:color="auto"/>
          </w:divBdr>
        </w:div>
        <w:div w:id="485049848">
          <w:marLeft w:val="547"/>
          <w:marRight w:val="0"/>
          <w:marTop w:val="144"/>
          <w:marBottom w:val="0"/>
          <w:divBdr>
            <w:top w:val="none" w:sz="0" w:space="0" w:color="auto"/>
            <w:left w:val="none" w:sz="0" w:space="0" w:color="auto"/>
            <w:bottom w:val="none" w:sz="0" w:space="0" w:color="auto"/>
            <w:right w:val="none" w:sz="0" w:space="0" w:color="auto"/>
          </w:divBdr>
        </w:div>
      </w:divsChild>
    </w:div>
    <w:div w:id="485049854">
      <w:marLeft w:val="0"/>
      <w:marRight w:val="0"/>
      <w:marTop w:val="0"/>
      <w:marBottom w:val="0"/>
      <w:divBdr>
        <w:top w:val="none" w:sz="0" w:space="0" w:color="auto"/>
        <w:left w:val="none" w:sz="0" w:space="0" w:color="auto"/>
        <w:bottom w:val="none" w:sz="0" w:space="0" w:color="auto"/>
        <w:right w:val="none" w:sz="0" w:space="0" w:color="auto"/>
      </w:divBdr>
      <w:divsChild>
        <w:div w:id="485049748">
          <w:marLeft w:val="0"/>
          <w:marRight w:val="0"/>
          <w:marTop w:val="0"/>
          <w:marBottom w:val="0"/>
          <w:divBdr>
            <w:top w:val="none" w:sz="0" w:space="0" w:color="auto"/>
            <w:left w:val="none" w:sz="0" w:space="0" w:color="auto"/>
            <w:bottom w:val="none" w:sz="0" w:space="0" w:color="auto"/>
            <w:right w:val="none" w:sz="0" w:space="0" w:color="auto"/>
          </w:divBdr>
        </w:div>
        <w:div w:id="485049760">
          <w:marLeft w:val="0"/>
          <w:marRight w:val="0"/>
          <w:marTop w:val="0"/>
          <w:marBottom w:val="0"/>
          <w:divBdr>
            <w:top w:val="none" w:sz="0" w:space="0" w:color="auto"/>
            <w:left w:val="none" w:sz="0" w:space="0" w:color="auto"/>
            <w:bottom w:val="none" w:sz="0" w:space="0" w:color="auto"/>
            <w:right w:val="none" w:sz="0" w:space="0" w:color="auto"/>
          </w:divBdr>
        </w:div>
        <w:div w:id="485049763">
          <w:marLeft w:val="0"/>
          <w:marRight w:val="0"/>
          <w:marTop w:val="0"/>
          <w:marBottom w:val="0"/>
          <w:divBdr>
            <w:top w:val="none" w:sz="0" w:space="0" w:color="auto"/>
            <w:left w:val="none" w:sz="0" w:space="0" w:color="auto"/>
            <w:bottom w:val="none" w:sz="0" w:space="0" w:color="auto"/>
            <w:right w:val="none" w:sz="0" w:space="0" w:color="auto"/>
          </w:divBdr>
        </w:div>
        <w:div w:id="485049770">
          <w:marLeft w:val="0"/>
          <w:marRight w:val="0"/>
          <w:marTop w:val="0"/>
          <w:marBottom w:val="0"/>
          <w:divBdr>
            <w:top w:val="none" w:sz="0" w:space="0" w:color="auto"/>
            <w:left w:val="none" w:sz="0" w:space="0" w:color="auto"/>
            <w:bottom w:val="none" w:sz="0" w:space="0" w:color="auto"/>
            <w:right w:val="none" w:sz="0" w:space="0" w:color="auto"/>
          </w:divBdr>
        </w:div>
        <w:div w:id="485049775">
          <w:marLeft w:val="0"/>
          <w:marRight w:val="0"/>
          <w:marTop w:val="0"/>
          <w:marBottom w:val="0"/>
          <w:divBdr>
            <w:top w:val="none" w:sz="0" w:space="0" w:color="auto"/>
            <w:left w:val="none" w:sz="0" w:space="0" w:color="auto"/>
            <w:bottom w:val="none" w:sz="0" w:space="0" w:color="auto"/>
            <w:right w:val="none" w:sz="0" w:space="0" w:color="auto"/>
          </w:divBdr>
        </w:div>
        <w:div w:id="485049784">
          <w:marLeft w:val="0"/>
          <w:marRight w:val="0"/>
          <w:marTop w:val="0"/>
          <w:marBottom w:val="0"/>
          <w:divBdr>
            <w:top w:val="none" w:sz="0" w:space="0" w:color="auto"/>
            <w:left w:val="none" w:sz="0" w:space="0" w:color="auto"/>
            <w:bottom w:val="none" w:sz="0" w:space="0" w:color="auto"/>
            <w:right w:val="none" w:sz="0" w:space="0" w:color="auto"/>
          </w:divBdr>
        </w:div>
        <w:div w:id="485049793">
          <w:marLeft w:val="0"/>
          <w:marRight w:val="0"/>
          <w:marTop w:val="0"/>
          <w:marBottom w:val="0"/>
          <w:divBdr>
            <w:top w:val="none" w:sz="0" w:space="0" w:color="auto"/>
            <w:left w:val="none" w:sz="0" w:space="0" w:color="auto"/>
            <w:bottom w:val="none" w:sz="0" w:space="0" w:color="auto"/>
            <w:right w:val="none" w:sz="0" w:space="0" w:color="auto"/>
          </w:divBdr>
        </w:div>
        <w:div w:id="485049803">
          <w:marLeft w:val="0"/>
          <w:marRight w:val="0"/>
          <w:marTop w:val="0"/>
          <w:marBottom w:val="0"/>
          <w:divBdr>
            <w:top w:val="none" w:sz="0" w:space="0" w:color="auto"/>
            <w:left w:val="none" w:sz="0" w:space="0" w:color="auto"/>
            <w:bottom w:val="none" w:sz="0" w:space="0" w:color="auto"/>
            <w:right w:val="none" w:sz="0" w:space="0" w:color="auto"/>
          </w:divBdr>
        </w:div>
        <w:div w:id="485049815">
          <w:marLeft w:val="0"/>
          <w:marRight w:val="0"/>
          <w:marTop w:val="0"/>
          <w:marBottom w:val="0"/>
          <w:divBdr>
            <w:top w:val="none" w:sz="0" w:space="0" w:color="auto"/>
            <w:left w:val="none" w:sz="0" w:space="0" w:color="auto"/>
            <w:bottom w:val="none" w:sz="0" w:space="0" w:color="auto"/>
            <w:right w:val="none" w:sz="0" w:space="0" w:color="auto"/>
          </w:divBdr>
        </w:div>
        <w:div w:id="485049818">
          <w:marLeft w:val="0"/>
          <w:marRight w:val="0"/>
          <w:marTop w:val="0"/>
          <w:marBottom w:val="0"/>
          <w:divBdr>
            <w:top w:val="none" w:sz="0" w:space="0" w:color="auto"/>
            <w:left w:val="none" w:sz="0" w:space="0" w:color="auto"/>
            <w:bottom w:val="none" w:sz="0" w:space="0" w:color="auto"/>
            <w:right w:val="none" w:sz="0" w:space="0" w:color="auto"/>
          </w:divBdr>
        </w:div>
        <w:div w:id="485049824">
          <w:marLeft w:val="0"/>
          <w:marRight w:val="0"/>
          <w:marTop w:val="0"/>
          <w:marBottom w:val="0"/>
          <w:divBdr>
            <w:top w:val="none" w:sz="0" w:space="0" w:color="auto"/>
            <w:left w:val="none" w:sz="0" w:space="0" w:color="auto"/>
            <w:bottom w:val="none" w:sz="0" w:space="0" w:color="auto"/>
            <w:right w:val="none" w:sz="0" w:space="0" w:color="auto"/>
          </w:divBdr>
        </w:div>
        <w:div w:id="485049840">
          <w:marLeft w:val="0"/>
          <w:marRight w:val="0"/>
          <w:marTop w:val="0"/>
          <w:marBottom w:val="0"/>
          <w:divBdr>
            <w:top w:val="none" w:sz="0" w:space="0" w:color="auto"/>
            <w:left w:val="none" w:sz="0" w:space="0" w:color="auto"/>
            <w:bottom w:val="none" w:sz="0" w:space="0" w:color="auto"/>
            <w:right w:val="none" w:sz="0" w:space="0" w:color="auto"/>
          </w:divBdr>
        </w:div>
        <w:div w:id="485049865">
          <w:marLeft w:val="0"/>
          <w:marRight w:val="0"/>
          <w:marTop w:val="0"/>
          <w:marBottom w:val="0"/>
          <w:divBdr>
            <w:top w:val="none" w:sz="0" w:space="0" w:color="auto"/>
            <w:left w:val="none" w:sz="0" w:space="0" w:color="auto"/>
            <w:bottom w:val="none" w:sz="0" w:space="0" w:color="auto"/>
            <w:right w:val="none" w:sz="0" w:space="0" w:color="auto"/>
          </w:divBdr>
        </w:div>
        <w:div w:id="485049871">
          <w:marLeft w:val="0"/>
          <w:marRight w:val="0"/>
          <w:marTop w:val="0"/>
          <w:marBottom w:val="0"/>
          <w:divBdr>
            <w:top w:val="none" w:sz="0" w:space="0" w:color="auto"/>
            <w:left w:val="none" w:sz="0" w:space="0" w:color="auto"/>
            <w:bottom w:val="none" w:sz="0" w:space="0" w:color="auto"/>
            <w:right w:val="none" w:sz="0" w:space="0" w:color="auto"/>
          </w:divBdr>
        </w:div>
        <w:div w:id="485049875">
          <w:marLeft w:val="0"/>
          <w:marRight w:val="0"/>
          <w:marTop w:val="0"/>
          <w:marBottom w:val="0"/>
          <w:divBdr>
            <w:top w:val="none" w:sz="0" w:space="0" w:color="auto"/>
            <w:left w:val="none" w:sz="0" w:space="0" w:color="auto"/>
            <w:bottom w:val="none" w:sz="0" w:space="0" w:color="auto"/>
            <w:right w:val="none" w:sz="0" w:space="0" w:color="auto"/>
          </w:divBdr>
        </w:div>
        <w:div w:id="485049879">
          <w:marLeft w:val="0"/>
          <w:marRight w:val="0"/>
          <w:marTop w:val="0"/>
          <w:marBottom w:val="0"/>
          <w:divBdr>
            <w:top w:val="none" w:sz="0" w:space="0" w:color="auto"/>
            <w:left w:val="none" w:sz="0" w:space="0" w:color="auto"/>
            <w:bottom w:val="none" w:sz="0" w:space="0" w:color="auto"/>
            <w:right w:val="none" w:sz="0" w:space="0" w:color="auto"/>
          </w:divBdr>
        </w:div>
      </w:divsChild>
    </w:div>
    <w:div w:id="485049856">
      <w:marLeft w:val="0"/>
      <w:marRight w:val="0"/>
      <w:marTop w:val="0"/>
      <w:marBottom w:val="0"/>
      <w:divBdr>
        <w:top w:val="none" w:sz="0" w:space="0" w:color="auto"/>
        <w:left w:val="none" w:sz="0" w:space="0" w:color="auto"/>
        <w:bottom w:val="none" w:sz="0" w:space="0" w:color="auto"/>
        <w:right w:val="none" w:sz="0" w:space="0" w:color="auto"/>
      </w:divBdr>
    </w:div>
    <w:div w:id="485049860">
      <w:marLeft w:val="0"/>
      <w:marRight w:val="0"/>
      <w:marTop w:val="0"/>
      <w:marBottom w:val="0"/>
      <w:divBdr>
        <w:top w:val="none" w:sz="0" w:space="0" w:color="auto"/>
        <w:left w:val="none" w:sz="0" w:space="0" w:color="auto"/>
        <w:bottom w:val="none" w:sz="0" w:space="0" w:color="auto"/>
        <w:right w:val="none" w:sz="0" w:space="0" w:color="auto"/>
      </w:divBdr>
      <w:divsChild>
        <w:div w:id="485049764">
          <w:marLeft w:val="547"/>
          <w:marRight w:val="0"/>
          <w:marTop w:val="154"/>
          <w:marBottom w:val="0"/>
          <w:divBdr>
            <w:top w:val="none" w:sz="0" w:space="0" w:color="auto"/>
            <w:left w:val="none" w:sz="0" w:space="0" w:color="auto"/>
            <w:bottom w:val="none" w:sz="0" w:space="0" w:color="auto"/>
            <w:right w:val="none" w:sz="0" w:space="0" w:color="auto"/>
          </w:divBdr>
        </w:div>
        <w:div w:id="485049768">
          <w:marLeft w:val="547"/>
          <w:marRight w:val="0"/>
          <w:marTop w:val="154"/>
          <w:marBottom w:val="0"/>
          <w:divBdr>
            <w:top w:val="none" w:sz="0" w:space="0" w:color="auto"/>
            <w:left w:val="none" w:sz="0" w:space="0" w:color="auto"/>
            <w:bottom w:val="none" w:sz="0" w:space="0" w:color="auto"/>
            <w:right w:val="none" w:sz="0" w:space="0" w:color="auto"/>
          </w:divBdr>
        </w:div>
        <w:div w:id="485049838">
          <w:marLeft w:val="547"/>
          <w:marRight w:val="0"/>
          <w:marTop w:val="154"/>
          <w:marBottom w:val="0"/>
          <w:divBdr>
            <w:top w:val="none" w:sz="0" w:space="0" w:color="auto"/>
            <w:left w:val="none" w:sz="0" w:space="0" w:color="auto"/>
            <w:bottom w:val="none" w:sz="0" w:space="0" w:color="auto"/>
            <w:right w:val="none" w:sz="0" w:space="0" w:color="auto"/>
          </w:divBdr>
        </w:div>
        <w:div w:id="485049890">
          <w:marLeft w:val="547"/>
          <w:marRight w:val="0"/>
          <w:marTop w:val="154"/>
          <w:marBottom w:val="0"/>
          <w:divBdr>
            <w:top w:val="none" w:sz="0" w:space="0" w:color="auto"/>
            <w:left w:val="none" w:sz="0" w:space="0" w:color="auto"/>
            <w:bottom w:val="none" w:sz="0" w:space="0" w:color="auto"/>
            <w:right w:val="none" w:sz="0" w:space="0" w:color="auto"/>
          </w:divBdr>
        </w:div>
      </w:divsChild>
    </w:div>
    <w:div w:id="485049862">
      <w:marLeft w:val="0"/>
      <w:marRight w:val="0"/>
      <w:marTop w:val="0"/>
      <w:marBottom w:val="0"/>
      <w:divBdr>
        <w:top w:val="none" w:sz="0" w:space="0" w:color="auto"/>
        <w:left w:val="none" w:sz="0" w:space="0" w:color="auto"/>
        <w:bottom w:val="none" w:sz="0" w:space="0" w:color="auto"/>
        <w:right w:val="none" w:sz="0" w:space="0" w:color="auto"/>
      </w:divBdr>
      <w:divsChild>
        <w:div w:id="485049847">
          <w:marLeft w:val="547"/>
          <w:marRight w:val="0"/>
          <w:marTop w:val="154"/>
          <w:marBottom w:val="0"/>
          <w:divBdr>
            <w:top w:val="none" w:sz="0" w:space="0" w:color="auto"/>
            <w:left w:val="none" w:sz="0" w:space="0" w:color="auto"/>
            <w:bottom w:val="none" w:sz="0" w:space="0" w:color="auto"/>
            <w:right w:val="none" w:sz="0" w:space="0" w:color="auto"/>
          </w:divBdr>
        </w:div>
        <w:div w:id="485049874">
          <w:marLeft w:val="547"/>
          <w:marRight w:val="0"/>
          <w:marTop w:val="154"/>
          <w:marBottom w:val="0"/>
          <w:divBdr>
            <w:top w:val="none" w:sz="0" w:space="0" w:color="auto"/>
            <w:left w:val="none" w:sz="0" w:space="0" w:color="auto"/>
            <w:bottom w:val="none" w:sz="0" w:space="0" w:color="auto"/>
            <w:right w:val="none" w:sz="0" w:space="0" w:color="auto"/>
          </w:divBdr>
        </w:div>
      </w:divsChild>
    </w:div>
    <w:div w:id="485049863">
      <w:marLeft w:val="0"/>
      <w:marRight w:val="0"/>
      <w:marTop w:val="0"/>
      <w:marBottom w:val="0"/>
      <w:divBdr>
        <w:top w:val="none" w:sz="0" w:space="0" w:color="auto"/>
        <w:left w:val="none" w:sz="0" w:space="0" w:color="auto"/>
        <w:bottom w:val="none" w:sz="0" w:space="0" w:color="auto"/>
        <w:right w:val="none" w:sz="0" w:space="0" w:color="auto"/>
      </w:divBdr>
      <w:divsChild>
        <w:div w:id="485049759">
          <w:marLeft w:val="547"/>
          <w:marRight w:val="0"/>
          <w:marTop w:val="134"/>
          <w:marBottom w:val="0"/>
          <w:divBdr>
            <w:top w:val="none" w:sz="0" w:space="0" w:color="auto"/>
            <w:left w:val="none" w:sz="0" w:space="0" w:color="auto"/>
            <w:bottom w:val="none" w:sz="0" w:space="0" w:color="auto"/>
            <w:right w:val="none" w:sz="0" w:space="0" w:color="auto"/>
          </w:divBdr>
        </w:div>
        <w:div w:id="485049799">
          <w:marLeft w:val="547"/>
          <w:marRight w:val="0"/>
          <w:marTop w:val="134"/>
          <w:marBottom w:val="0"/>
          <w:divBdr>
            <w:top w:val="none" w:sz="0" w:space="0" w:color="auto"/>
            <w:left w:val="none" w:sz="0" w:space="0" w:color="auto"/>
            <w:bottom w:val="none" w:sz="0" w:space="0" w:color="auto"/>
            <w:right w:val="none" w:sz="0" w:space="0" w:color="auto"/>
          </w:divBdr>
        </w:div>
        <w:div w:id="485049816">
          <w:marLeft w:val="547"/>
          <w:marRight w:val="0"/>
          <w:marTop w:val="134"/>
          <w:marBottom w:val="0"/>
          <w:divBdr>
            <w:top w:val="none" w:sz="0" w:space="0" w:color="auto"/>
            <w:left w:val="none" w:sz="0" w:space="0" w:color="auto"/>
            <w:bottom w:val="none" w:sz="0" w:space="0" w:color="auto"/>
            <w:right w:val="none" w:sz="0" w:space="0" w:color="auto"/>
          </w:divBdr>
        </w:div>
        <w:div w:id="485049866">
          <w:marLeft w:val="547"/>
          <w:marRight w:val="0"/>
          <w:marTop w:val="134"/>
          <w:marBottom w:val="0"/>
          <w:divBdr>
            <w:top w:val="none" w:sz="0" w:space="0" w:color="auto"/>
            <w:left w:val="none" w:sz="0" w:space="0" w:color="auto"/>
            <w:bottom w:val="none" w:sz="0" w:space="0" w:color="auto"/>
            <w:right w:val="none" w:sz="0" w:space="0" w:color="auto"/>
          </w:divBdr>
        </w:div>
      </w:divsChild>
    </w:div>
    <w:div w:id="485049864">
      <w:marLeft w:val="0"/>
      <w:marRight w:val="0"/>
      <w:marTop w:val="0"/>
      <w:marBottom w:val="0"/>
      <w:divBdr>
        <w:top w:val="none" w:sz="0" w:space="0" w:color="auto"/>
        <w:left w:val="none" w:sz="0" w:space="0" w:color="auto"/>
        <w:bottom w:val="none" w:sz="0" w:space="0" w:color="auto"/>
        <w:right w:val="none" w:sz="0" w:space="0" w:color="auto"/>
      </w:divBdr>
    </w:div>
    <w:div w:id="485049880">
      <w:marLeft w:val="0"/>
      <w:marRight w:val="0"/>
      <w:marTop w:val="0"/>
      <w:marBottom w:val="0"/>
      <w:divBdr>
        <w:top w:val="none" w:sz="0" w:space="0" w:color="auto"/>
        <w:left w:val="none" w:sz="0" w:space="0" w:color="auto"/>
        <w:bottom w:val="none" w:sz="0" w:space="0" w:color="auto"/>
        <w:right w:val="none" w:sz="0" w:space="0" w:color="auto"/>
      </w:divBdr>
      <w:divsChild>
        <w:div w:id="485049820">
          <w:marLeft w:val="547"/>
          <w:marRight w:val="0"/>
          <w:marTop w:val="154"/>
          <w:marBottom w:val="0"/>
          <w:divBdr>
            <w:top w:val="none" w:sz="0" w:space="0" w:color="auto"/>
            <w:left w:val="none" w:sz="0" w:space="0" w:color="auto"/>
            <w:bottom w:val="none" w:sz="0" w:space="0" w:color="auto"/>
            <w:right w:val="none" w:sz="0" w:space="0" w:color="auto"/>
          </w:divBdr>
        </w:div>
        <w:div w:id="485049826">
          <w:marLeft w:val="547"/>
          <w:marRight w:val="0"/>
          <w:marTop w:val="154"/>
          <w:marBottom w:val="0"/>
          <w:divBdr>
            <w:top w:val="none" w:sz="0" w:space="0" w:color="auto"/>
            <w:left w:val="none" w:sz="0" w:space="0" w:color="auto"/>
            <w:bottom w:val="none" w:sz="0" w:space="0" w:color="auto"/>
            <w:right w:val="none" w:sz="0" w:space="0" w:color="auto"/>
          </w:divBdr>
        </w:div>
      </w:divsChild>
    </w:div>
    <w:div w:id="485049882">
      <w:marLeft w:val="0"/>
      <w:marRight w:val="0"/>
      <w:marTop w:val="0"/>
      <w:marBottom w:val="0"/>
      <w:divBdr>
        <w:top w:val="none" w:sz="0" w:space="0" w:color="auto"/>
        <w:left w:val="none" w:sz="0" w:space="0" w:color="auto"/>
        <w:bottom w:val="none" w:sz="0" w:space="0" w:color="auto"/>
        <w:right w:val="none" w:sz="0" w:space="0" w:color="auto"/>
      </w:divBdr>
      <w:divsChild>
        <w:div w:id="485049769">
          <w:marLeft w:val="547"/>
          <w:marRight w:val="0"/>
          <w:marTop w:val="130"/>
          <w:marBottom w:val="0"/>
          <w:divBdr>
            <w:top w:val="none" w:sz="0" w:space="0" w:color="auto"/>
            <w:left w:val="none" w:sz="0" w:space="0" w:color="auto"/>
            <w:bottom w:val="none" w:sz="0" w:space="0" w:color="auto"/>
            <w:right w:val="none" w:sz="0" w:space="0" w:color="auto"/>
          </w:divBdr>
        </w:div>
        <w:div w:id="485049794">
          <w:marLeft w:val="547"/>
          <w:marRight w:val="0"/>
          <w:marTop w:val="130"/>
          <w:marBottom w:val="0"/>
          <w:divBdr>
            <w:top w:val="none" w:sz="0" w:space="0" w:color="auto"/>
            <w:left w:val="none" w:sz="0" w:space="0" w:color="auto"/>
            <w:bottom w:val="none" w:sz="0" w:space="0" w:color="auto"/>
            <w:right w:val="none" w:sz="0" w:space="0" w:color="auto"/>
          </w:divBdr>
        </w:div>
        <w:div w:id="485049797">
          <w:marLeft w:val="547"/>
          <w:marRight w:val="0"/>
          <w:marTop w:val="130"/>
          <w:marBottom w:val="0"/>
          <w:divBdr>
            <w:top w:val="none" w:sz="0" w:space="0" w:color="auto"/>
            <w:left w:val="none" w:sz="0" w:space="0" w:color="auto"/>
            <w:bottom w:val="none" w:sz="0" w:space="0" w:color="auto"/>
            <w:right w:val="none" w:sz="0" w:space="0" w:color="auto"/>
          </w:divBdr>
        </w:div>
        <w:div w:id="485049868">
          <w:marLeft w:val="547"/>
          <w:marRight w:val="0"/>
          <w:marTop w:val="130"/>
          <w:marBottom w:val="0"/>
          <w:divBdr>
            <w:top w:val="none" w:sz="0" w:space="0" w:color="auto"/>
            <w:left w:val="none" w:sz="0" w:space="0" w:color="auto"/>
            <w:bottom w:val="none" w:sz="0" w:space="0" w:color="auto"/>
            <w:right w:val="none" w:sz="0" w:space="0" w:color="auto"/>
          </w:divBdr>
        </w:div>
      </w:divsChild>
    </w:div>
    <w:div w:id="485049884">
      <w:marLeft w:val="0"/>
      <w:marRight w:val="0"/>
      <w:marTop w:val="0"/>
      <w:marBottom w:val="0"/>
      <w:divBdr>
        <w:top w:val="none" w:sz="0" w:space="0" w:color="auto"/>
        <w:left w:val="none" w:sz="0" w:space="0" w:color="auto"/>
        <w:bottom w:val="none" w:sz="0" w:space="0" w:color="auto"/>
        <w:right w:val="none" w:sz="0" w:space="0" w:color="auto"/>
      </w:divBdr>
      <w:divsChild>
        <w:div w:id="485049761">
          <w:marLeft w:val="0"/>
          <w:marRight w:val="0"/>
          <w:marTop w:val="0"/>
          <w:marBottom w:val="150"/>
          <w:divBdr>
            <w:top w:val="none" w:sz="0" w:space="0" w:color="auto"/>
            <w:left w:val="none" w:sz="0" w:space="0" w:color="auto"/>
            <w:bottom w:val="none" w:sz="0" w:space="0" w:color="auto"/>
            <w:right w:val="none" w:sz="0" w:space="0" w:color="auto"/>
          </w:divBdr>
          <w:divsChild>
            <w:div w:id="485049773">
              <w:marLeft w:val="0"/>
              <w:marRight w:val="0"/>
              <w:marTop w:val="0"/>
              <w:marBottom w:val="0"/>
              <w:divBdr>
                <w:top w:val="none" w:sz="0" w:space="0" w:color="auto"/>
                <w:left w:val="none" w:sz="0" w:space="0" w:color="auto"/>
                <w:bottom w:val="none" w:sz="0" w:space="0" w:color="auto"/>
                <w:right w:val="none" w:sz="0" w:space="0" w:color="auto"/>
              </w:divBdr>
            </w:div>
            <w:div w:id="485049785">
              <w:marLeft w:val="0"/>
              <w:marRight w:val="0"/>
              <w:marTop w:val="75"/>
              <w:marBottom w:val="0"/>
              <w:divBdr>
                <w:top w:val="none" w:sz="0" w:space="0" w:color="auto"/>
                <w:left w:val="none" w:sz="0" w:space="0" w:color="auto"/>
                <w:bottom w:val="none" w:sz="0" w:space="0" w:color="auto"/>
                <w:right w:val="none" w:sz="0" w:space="0" w:color="auto"/>
              </w:divBdr>
            </w:div>
          </w:divsChild>
        </w:div>
        <w:div w:id="485049786">
          <w:marLeft w:val="0"/>
          <w:marRight w:val="0"/>
          <w:marTop w:val="0"/>
          <w:marBottom w:val="0"/>
          <w:divBdr>
            <w:top w:val="none" w:sz="0" w:space="0" w:color="auto"/>
            <w:left w:val="none" w:sz="0" w:space="0" w:color="auto"/>
            <w:bottom w:val="none" w:sz="0" w:space="0" w:color="auto"/>
            <w:right w:val="none" w:sz="0" w:space="0" w:color="auto"/>
          </w:divBdr>
          <w:divsChild>
            <w:div w:id="485049889">
              <w:marLeft w:val="0"/>
              <w:marRight w:val="0"/>
              <w:marTop w:val="0"/>
              <w:marBottom w:val="0"/>
              <w:divBdr>
                <w:top w:val="none" w:sz="0" w:space="0" w:color="auto"/>
                <w:left w:val="single" w:sz="48" w:space="0" w:color="FFFFFF"/>
                <w:bottom w:val="single" w:sz="48" w:space="23" w:color="FFFFFF"/>
                <w:right w:val="single" w:sz="48" w:space="0" w:color="FFFFFF"/>
              </w:divBdr>
              <w:divsChild>
                <w:div w:id="485049749">
                  <w:marLeft w:val="0"/>
                  <w:marRight w:val="0"/>
                  <w:marTop w:val="0"/>
                  <w:marBottom w:val="450"/>
                  <w:divBdr>
                    <w:top w:val="none" w:sz="0" w:space="0" w:color="auto"/>
                    <w:left w:val="none" w:sz="0" w:space="0" w:color="auto"/>
                    <w:bottom w:val="none" w:sz="0" w:space="0" w:color="auto"/>
                    <w:right w:val="none" w:sz="0" w:space="0" w:color="auto"/>
                  </w:divBdr>
                </w:div>
                <w:div w:id="4850498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85049832">
          <w:marLeft w:val="0"/>
          <w:marRight w:val="0"/>
          <w:marTop w:val="0"/>
          <w:marBottom w:val="0"/>
          <w:divBdr>
            <w:top w:val="none" w:sz="0" w:space="0" w:color="auto"/>
            <w:left w:val="none" w:sz="0" w:space="0" w:color="auto"/>
            <w:bottom w:val="none" w:sz="0" w:space="0" w:color="auto"/>
            <w:right w:val="none" w:sz="0" w:space="0" w:color="auto"/>
          </w:divBdr>
          <w:divsChild>
            <w:div w:id="48504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049888">
      <w:marLeft w:val="0"/>
      <w:marRight w:val="0"/>
      <w:marTop w:val="0"/>
      <w:marBottom w:val="0"/>
      <w:divBdr>
        <w:top w:val="none" w:sz="0" w:space="0" w:color="auto"/>
        <w:left w:val="none" w:sz="0" w:space="0" w:color="auto"/>
        <w:bottom w:val="none" w:sz="0" w:space="0" w:color="auto"/>
        <w:right w:val="none" w:sz="0" w:space="0" w:color="auto"/>
      </w:divBdr>
      <w:divsChild>
        <w:div w:id="485049819">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interest.com/lebenslauftipps/" TargetMode="External"/><Relationship Id="rId13" Type="http://schemas.openxmlformats.org/officeDocument/2006/relationships/hyperlink" Target="http://fis.ucalgary.ca/Brian/BibWarschauer.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ethe.de/ins/pl/kra/prj/que/mud/deindex.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fis.ucalgary.ca/Brian/BibWarschauer.html" TargetMode="External"/><Relationship Id="rId10" Type="http://schemas.openxmlformats.org/officeDocument/2006/relationships/hyperlink" Target="https://www.pinterest.com/lebenslauftipps/" TargetMode="External"/><Relationship Id="rId4" Type="http://schemas.openxmlformats.org/officeDocument/2006/relationships/settings" Target="settings.xml"/><Relationship Id="rId9" Type="http://schemas.openxmlformats.org/officeDocument/2006/relationships/hyperlink" Target="https://www.pinterest.com/lebenslauftipps/" TargetMode="External"/><Relationship Id="rId14" Type="http://schemas.openxmlformats.org/officeDocument/2006/relationships/hyperlink" Target="http://fis.ucalgary.ca/Brian/BibWarschau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13</Pages>
  <Words>2032</Words>
  <Characters>13860</Characters>
  <Application>Microsoft Office Word</Application>
  <DocSecurity>0</DocSecurity>
  <Lines>330</Lines>
  <Paragraphs>138</Paragraphs>
  <ScaleCrop>false</ScaleCrop>
  <Company/>
  <LinksUpToDate>false</LinksUpToDate>
  <CharactersWithSpaces>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resources for teaching German as foreign language</dc:title>
  <dc:subject/>
  <dc:creator>Profesor</dc:creator>
  <cp:keywords/>
  <dc:description/>
  <cp:lastModifiedBy>Profesor</cp:lastModifiedBy>
  <cp:revision>28</cp:revision>
  <cp:lastPrinted>2017-10-24T10:17:00Z</cp:lastPrinted>
  <dcterms:created xsi:type="dcterms:W3CDTF">2017-10-23T18:22:00Z</dcterms:created>
  <dcterms:modified xsi:type="dcterms:W3CDTF">2018-03-12T13:54:00Z</dcterms:modified>
</cp:coreProperties>
</file>